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8E6F0" w14:textId="77777777" w:rsidR="00D75FFD" w:rsidRPr="00882119" w:rsidRDefault="00D75FFD" w:rsidP="000735DE">
      <w:pPr>
        <w:spacing w:before="120"/>
        <w:rPr>
          <w:rFonts w:ascii="Arial" w:hAnsi="Arial" w:cs="Arial"/>
          <w:b/>
          <w:caps/>
          <w:color w:val="000000" w:themeColor="text1"/>
          <w:sz w:val="48"/>
          <w:szCs w:val="48"/>
        </w:rPr>
      </w:pPr>
      <w:r w:rsidRPr="00882119">
        <w:rPr>
          <w:rFonts w:ascii="Arial" w:hAnsi="Arial" w:cs="Arial"/>
          <w:b/>
          <w:caps/>
          <w:color w:val="000000" w:themeColor="text1"/>
          <w:sz w:val="48"/>
          <w:szCs w:val="48"/>
        </w:rPr>
        <w:t>B. SOUHRNNÁ technická ZPRÁVA</w:t>
      </w:r>
    </w:p>
    <w:p w14:paraId="194077C1" w14:textId="77777777" w:rsidR="00D75FFD" w:rsidRPr="00882119" w:rsidRDefault="00D75FFD" w:rsidP="000735DE">
      <w:pPr>
        <w:spacing w:before="120"/>
        <w:rPr>
          <w:rFonts w:ascii="Arial" w:hAnsi="Arial" w:cs="Arial"/>
          <w:caps/>
          <w:color w:val="000000" w:themeColor="text1"/>
          <w:sz w:val="24"/>
          <w:u w:val="single"/>
        </w:rPr>
      </w:pPr>
    </w:p>
    <w:p w14:paraId="5F84D44A" w14:textId="77777777" w:rsidR="00D75FFD" w:rsidRPr="00882119" w:rsidRDefault="00DC6724" w:rsidP="007A48F8">
      <w:pPr>
        <w:pStyle w:val="Uvod"/>
        <w:keepNext w:val="0"/>
        <w:tabs>
          <w:tab w:val="left" w:pos="900"/>
        </w:tabs>
        <w:spacing w:before="0" w:after="0" w:line="240" w:lineRule="auto"/>
        <w:ind w:firstLine="540"/>
        <w:rPr>
          <w:rFonts w:ascii="Arial" w:hAnsi="Arial" w:cs="Arial"/>
          <w:caps w:val="0"/>
          <w:color w:val="000000" w:themeColor="text1"/>
          <w:kern w:val="0"/>
          <w:sz w:val="28"/>
          <w:szCs w:val="28"/>
          <w:lang w:val="cs-CZ"/>
        </w:rPr>
      </w:pPr>
      <w:r w:rsidRPr="00882119">
        <w:rPr>
          <w:rFonts w:ascii="Arial" w:hAnsi="Arial" w:cs="Arial"/>
          <w:caps w:val="0"/>
          <w:color w:val="000000" w:themeColor="text1"/>
          <w:kern w:val="0"/>
          <w:sz w:val="28"/>
          <w:szCs w:val="28"/>
          <w:lang w:val="cs-CZ"/>
        </w:rPr>
        <w:t>B.1 Popis území stavby</w:t>
      </w:r>
    </w:p>
    <w:p w14:paraId="05D0F1A7" w14:textId="77777777" w:rsidR="0021526C" w:rsidRPr="00882119" w:rsidRDefault="0021526C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a) charakteristika území a stavebního pozemku, zastavěné území a nezastavěné území, soulad navrhované stavby s charakterem území, dosavadní využití a zastavěnost území: </w:t>
      </w:r>
    </w:p>
    <w:p w14:paraId="3BD3542F" w14:textId="087AAE5C" w:rsidR="00DC6724" w:rsidRPr="00882119" w:rsidRDefault="00301D74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Stavební záměr je situován v zastavěném území a je v souladu s dosavadním využitím. Stavba nemění dosavadní </w:t>
      </w:r>
      <w:r w:rsidRPr="00D51501">
        <w:rPr>
          <w:rFonts w:ascii="Arial" w:hAnsi="Arial" w:cs="Arial"/>
          <w:color w:val="000000" w:themeColor="text1"/>
          <w:sz w:val="22"/>
          <w:szCs w:val="22"/>
        </w:rPr>
        <w:t xml:space="preserve">využití a zastavěnost území. </w:t>
      </w:r>
      <w:r w:rsidR="00324B68" w:rsidRPr="00D51501">
        <w:rPr>
          <w:rFonts w:ascii="Arial" w:hAnsi="Arial" w:cs="Arial"/>
          <w:color w:val="000000" w:themeColor="text1"/>
          <w:sz w:val="22"/>
          <w:szCs w:val="22"/>
        </w:rPr>
        <w:t xml:space="preserve">FVE bude realizována na střeše budovy, která se nachází na </w:t>
      </w:r>
      <w:proofErr w:type="spellStart"/>
      <w:r w:rsidR="00BB4F38">
        <w:rPr>
          <w:rFonts w:ascii="Arial" w:hAnsi="Arial" w:cs="Arial"/>
          <w:color w:val="000000" w:themeColor="text1"/>
          <w:sz w:val="22"/>
          <w:szCs w:val="22"/>
        </w:rPr>
        <w:t>p.č</w:t>
      </w:r>
      <w:proofErr w:type="spellEnd"/>
      <w:r w:rsidR="00BB4F38">
        <w:rPr>
          <w:rFonts w:ascii="Arial" w:hAnsi="Arial" w:cs="Arial"/>
          <w:color w:val="000000" w:themeColor="text1"/>
          <w:sz w:val="22"/>
          <w:szCs w:val="22"/>
        </w:rPr>
        <w:t>.</w:t>
      </w:r>
      <w:r w:rsidR="00682EB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F38BB">
        <w:rPr>
          <w:rFonts w:ascii="Arial" w:hAnsi="Arial" w:cs="Arial"/>
          <w:color w:val="000000" w:themeColor="text1"/>
          <w:sz w:val="22"/>
          <w:szCs w:val="22"/>
        </w:rPr>
        <w:t>3009/1 a 3009/2</w:t>
      </w:r>
      <w:r w:rsidR="00682EB0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 w:rsidR="00682EB0">
        <w:rPr>
          <w:rFonts w:ascii="Arial" w:hAnsi="Arial" w:cs="Arial"/>
          <w:color w:val="000000" w:themeColor="text1"/>
          <w:sz w:val="22"/>
          <w:szCs w:val="22"/>
        </w:rPr>
        <w:t>k.ú</w:t>
      </w:r>
      <w:proofErr w:type="spellEnd"/>
      <w:r w:rsidR="00682EB0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8F38BB">
        <w:rPr>
          <w:rFonts w:ascii="Arial" w:hAnsi="Arial" w:cs="Arial"/>
          <w:color w:val="000000" w:themeColor="text1"/>
          <w:sz w:val="22"/>
          <w:szCs w:val="22"/>
        </w:rPr>
        <w:t>Komín</w:t>
      </w:r>
      <w:r w:rsidR="00682EB0">
        <w:rPr>
          <w:rFonts w:ascii="Arial" w:hAnsi="Arial" w:cs="Arial"/>
          <w:color w:val="000000" w:themeColor="text1"/>
          <w:sz w:val="22"/>
          <w:szCs w:val="22"/>
        </w:rPr>
        <w:t xml:space="preserve"> [</w:t>
      </w:r>
      <w:r w:rsidR="008F38BB">
        <w:rPr>
          <w:rFonts w:ascii="Arial" w:hAnsi="Arial" w:cs="Arial"/>
          <w:color w:val="000000" w:themeColor="text1"/>
          <w:sz w:val="22"/>
          <w:szCs w:val="22"/>
        </w:rPr>
        <w:t>610585</w:t>
      </w:r>
      <w:r w:rsidR="00682EB0">
        <w:rPr>
          <w:rFonts w:ascii="Arial" w:hAnsi="Arial" w:cs="Arial"/>
          <w:color w:val="000000" w:themeColor="text1"/>
          <w:sz w:val="22"/>
          <w:szCs w:val="22"/>
        </w:rPr>
        <w:t>]</w:t>
      </w:r>
      <w:r w:rsidR="00324B68" w:rsidRPr="00D51501">
        <w:rPr>
          <w:rFonts w:ascii="Arial" w:hAnsi="Arial" w:cs="Arial"/>
          <w:color w:val="000000" w:themeColor="text1"/>
          <w:kern w:val="24"/>
          <w:sz w:val="22"/>
          <w:szCs w:val="22"/>
        </w:rPr>
        <w:t>.</w:t>
      </w:r>
      <w:r w:rsidR="00324B68" w:rsidRPr="00882119">
        <w:rPr>
          <w:rFonts w:ascii="Arial" w:hAnsi="Arial"/>
          <w:caps/>
          <w:color w:val="000000" w:themeColor="text1"/>
          <w:kern w:val="24"/>
          <w:sz w:val="22"/>
        </w:rPr>
        <w:t xml:space="preserve"> </w:t>
      </w:r>
      <w:r w:rsidR="00324B68" w:rsidRPr="008821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3551519D" w14:textId="77777777" w:rsidR="007949E3" w:rsidRPr="00882119" w:rsidRDefault="007949E3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0BB4B2E7" w14:textId="77777777" w:rsidR="007949E3" w:rsidRPr="00882119" w:rsidRDefault="007949E3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b) </w:t>
      </w:r>
      <w:r w:rsidR="00E629D6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údaje o souladu u s územním rozhodnutím nebo regulačním plánem nebo veřejnoprávní smlouvou územní rozhodnutí nahrazující anebo územním souhlasem</w:t>
      </w: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:</w:t>
      </w:r>
    </w:p>
    <w:p w14:paraId="2E400A9B" w14:textId="7C38CA20" w:rsidR="007949E3" w:rsidRPr="00882119" w:rsidRDefault="007C13FD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Je v souladu</w:t>
      </w:r>
      <w:r w:rsidR="007949E3" w:rsidRPr="0088211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9E3A91C" w14:textId="77777777" w:rsidR="007949E3" w:rsidRPr="00882119" w:rsidRDefault="007949E3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5DDB77FA" w14:textId="77777777" w:rsidR="007949E3" w:rsidRPr="00882119" w:rsidRDefault="007949E3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c) </w:t>
      </w:r>
      <w:r w:rsidR="001F2C08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údaje o souladu s územně plánovací dokumentací, v případě stavebních úprav podmiňujících změnu v užívání stavby</w:t>
      </w: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:</w:t>
      </w:r>
    </w:p>
    <w:p w14:paraId="4796A5BC" w14:textId="7B957F3F" w:rsidR="007949E3" w:rsidRPr="00882119" w:rsidRDefault="00DB71B0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Je v souladu.</w:t>
      </w:r>
    </w:p>
    <w:p w14:paraId="7960F70F" w14:textId="77777777" w:rsidR="007949E3" w:rsidRPr="00882119" w:rsidRDefault="007949E3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17F2EB85" w14:textId="77777777" w:rsidR="007949E3" w:rsidRPr="00882119" w:rsidRDefault="00756712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d) </w:t>
      </w:r>
      <w:r w:rsidR="001F2C08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informace o vydaných rozhodnutích o povolení výjimky z obecných požadavků na využívání území</w:t>
      </w: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:</w:t>
      </w:r>
    </w:p>
    <w:p w14:paraId="5D420489" w14:textId="6149A2D3" w:rsidR="00756712" w:rsidRPr="00882119" w:rsidRDefault="00110433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Pro stavební záměr nebylo nutné vyřídit výjimku z obecných požadavků na využívání území.</w:t>
      </w:r>
    </w:p>
    <w:p w14:paraId="48B4F6F4" w14:textId="77777777" w:rsidR="00756712" w:rsidRPr="00882119" w:rsidRDefault="00756712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6172B9CB" w14:textId="77777777" w:rsidR="00756712" w:rsidRPr="00882119" w:rsidRDefault="00756712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e) </w:t>
      </w:r>
      <w:r w:rsidR="00941FD6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informace o tom, zda a v jakých částech dokumentace jsou zohledněny podmínky závazných stanovisek dotčených orgánů</w:t>
      </w:r>
      <w:r w:rsidR="00BD0638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:</w:t>
      </w:r>
    </w:p>
    <w:p w14:paraId="6AEBBB91" w14:textId="78391F98" w:rsidR="00D95612" w:rsidRPr="00882119" w:rsidRDefault="00D95612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Záměr stavby je zpracován v souladu s platnými předpisy při splnění podmínek a požadavků dotčených orgánů státní správy a provozovatelů, správců a vlastníků dotčených nadzemních i podzemních zařízení technické infrastruktury (silová a sdělovací vedení, plynovod, apod.), jakož i podmínek provozovatelů, správců a vlastníků dopravní infrastruktury, event. přírodních rezervací, CHKO apod., jejichž stanoviska, rozhodnutí a vyjádření byla v průběhu zpracování projektové dokumentace vydána a jsou uložena v dokladové části projektové dokumentace.</w:t>
      </w:r>
    </w:p>
    <w:p w14:paraId="23D2B1E1" w14:textId="77777777" w:rsidR="00756712" w:rsidRPr="00882119" w:rsidRDefault="00756712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64FED642" w14:textId="094C7FE8" w:rsidR="00BB1D0A" w:rsidRPr="00882119" w:rsidRDefault="0032699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f) </w:t>
      </w:r>
      <w:r w:rsidR="00BB1D0A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výčet a závěry provedených průzkumů a </w:t>
      </w:r>
      <w:proofErr w:type="gramStart"/>
      <w:r w:rsidR="00BB1D0A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rozborů - geologický</w:t>
      </w:r>
      <w:proofErr w:type="gramEnd"/>
      <w:r w:rsidR="00BB1D0A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průzkum, hydrogeologický průzkum, st</w:t>
      </w:r>
      <w:r w:rsidR="00BD0638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avebně historický průzkum apod:</w:t>
      </w:r>
    </w:p>
    <w:p w14:paraId="1F6E93CC" w14:textId="1965856E" w:rsidR="00C50E7D" w:rsidRPr="00882119" w:rsidRDefault="00BB1D0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Průzkumy nebyly prováděny, </w:t>
      </w:r>
      <w:r w:rsidR="001A027C" w:rsidRPr="00882119">
        <w:rPr>
          <w:rFonts w:ascii="Arial" w:hAnsi="Arial" w:cs="Arial"/>
          <w:color w:val="000000" w:themeColor="text1"/>
          <w:sz w:val="22"/>
          <w:szCs w:val="22"/>
        </w:rPr>
        <w:t>vý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stavb</w:t>
      </w:r>
      <w:r w:rsidR="001A027C" w:rsidRPr="00882119">
        <w:rPr>
          <w:rFonts w:ascii="Arial" w:hAnsi="Arial" w:cs="Arial"/>
          <w:color w:val="000000" w:themeColor="text1"/>
          <w:sz w:val="22"/>
          <w:szCs w:val="22"/>
        </w:rPr>
        <w:t>ou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FVE na střeše stávajícího objektu</w:t>
      </w:r>
      <w:r w:rsidR="001A027C" w:rsidRPr="00882119">
        <w:rPr>
          <w:rFonts w:ascii="Arial" w:hAnsi="Arial" w:cs="Arial"/>
          <w:color w:val="000000" w:themeColor="text1"/>
          <w:sz w:val="22"/>
          <w:szCs w:val="22"/>
        </w:rPr>
        <w:t xml:space="preserve"> nedojde ke změně geomorfologického členění a také nedojde k narušení hydrogeologického stavu.</w:t>
      </w:r>
    </w:p>
    <w:p w14:paraId="7028A936" w14:textId="77777777" w:rsidR="00756712" w:rsidRPr="00882119" w:rsidRDefault="00756712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62F06DFB" w14:textId="77777777" w:rsidR="00326997" w:rsidRPr="00882119" w:rsidRDefault="00C50E7D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g) </w:t>
      </w:r>
      <w:r w:rsidR="00BD0638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ochrana území podle jiných právních předpisů:</w:t>
      </w:r>
    </w:p>
    <w:p w14:paraId="3CB82FA5" w14:textId="5D99D951" w:rsidR="00BD0638" w:rsidRPr="00882119" w:rsidRDefault="00166AB7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Stavba se nenachází v chráněné oblasti podle zvláštních předpisů. Není v oblasti památkové rezervace, památkové zóny, zvláště chráněného území ani v lokalitě Natura 2000.</w:t>
      </w:r>
    </w:p>
    <w:p w14:paraId="01089148" w14:textId="77777777" w:rsidR="00BD0638" w:rsidRPr="00882119" w:rsidRDefault="00BD0638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40BA1D72" w14:textId="56D39FED" w:rsidR="001E02EB" w:rsidRPr="00882119" w:rsidRDefault="001E02EB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h) poloha vzhledem k záplavovému území, poddolovanému území apod:</w:t>
      </w:r>
    </w:p>
    <w:p w14:paraId="3F087149" w14:textId="77777777" w:rsidR="00326997" w:rsidRPr="00882119" w:rsidRDefault="00C50E7D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Areál </w:t>
      </w:r>
      <w:r w:rsidR="00D80119" w:rsidRPr="00882119">
        <w:rPr>
          <w:rFonts w:ascii="Arial" w:hAnsi="Arial" w:cs="Arial"/>
          <w:color w:val="000000" w:themeColor="text1"/>
          <w:sz w:val="22"/>
          <w:szCs w:val="22"/>
        </w:rPr>
        <w:t>je mimo oblast</w:t>
      </w:r>
      <w:r w:rsidR="00BF7727" w:rsidRPr="00882119">
        <w:rPr>
          <w:rFonts w:ascii="Arial" w:hAnsi="Arial" w:cs="Arial"/>
          <w:color w:val="000000" w:themeColor="text1"/>
          <w:sz w:val="22"/>
          <w:szCs w:val="22"/>
        </w:rPr>
        <w:t xml:space="preserve"> záplavového území</w:t>
      </w:r>
      <w:r w:rsidR="00D80119" w:rsidRPr="00882119">
        <w:rPr>
          <w:rFonts w:ascii="Arial" w:hAnsi="Arial" w:cs="Arial"/>
          <w:color w:val="000000" w:themeColor="text1"/>
          <w:sz w:val="22"/>
          <w:szCs w:val="22"/>
        </w:rPr>
        <w:t xml:space="preserve"> a</w:t>
      </w:r>
      <w:r w:rsidR="00BF7727" w:rsidRPr="00882119">
        <w:rPr>
          <w:rFonts w:ascii="Arial" w:hAnsi="Arial" w:cs="Arial"/>
          <w:color w:val="000000" w:themeColor="text1"/>
          <w:sz w:val="22"/>
          <w:szCs w:val="22"/>
        </w:rPr>
        <w:t xml:space="preserve"> mimo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poddolované území.</w:t>
      </w:r>
      <w:r w:rsidR="00E7365E" w:rsidRPr="00882119">
        <w:rPr>
          <w:rFonts w:ascii="Arial" w:hAnsi="Arial" w:cs="Arial"/>
          <w:color w:val="000000" w:themeColor="text1"/>
          <w:sz w:val="22"/>
          <w:szCs w:val="22"/>
        </w:rPr>
        <w:t xml:space="preserve"> Umístění FV panelů na střeše stávajícího objektu nebude mít na záplavové území a odtokové poměry žádný vliv.</w:t>
      </w:r>
    </w:p>
    <w:p w14:paraId="41EEDEC7" w14:textId="77777777" w:rsidR="00326997" w:rsidRPr="00882119" w:rsidRDefault="00326997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03E5494B" w14:textId="17DF3D41" w:rsidR="00326997" w:rsidRPr="00882119" w:rsidRDefault="00A62352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i</w:t>
      </w:r>
      <w:r w:rsidR="00C50E7D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) vliv stavby na okolní stavby a pozemky, ochrana okolí, vliv stavby na odtokové poměry v území:</w:t>
      </w:r>
    </w:p>
    <w:p w14:paraId="0E39834A" w14:textId="708FEE0C" w:rsidR="00C50E7D" w:rsidRPr="00882119" w:rsidRDefault="00C50E7D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Stavba nebude mít negativní vliv na okolní pozemky a stavby. Provoz FVE nebude vydávat hluk ani zápach, nebude produkovat žádné škodlivé produkty a nezhoršovat odtokové poměry areálu.</w:t>
      </w:r>
      <w:r w:rsidR="00CC4543" w:rsidRPr="008821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4F6E5478" w14:textId="77777777" w:rsidR="00326997" w:rsidRPr="00882119" w:rsidRDefault="00326997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680D1B56" w14:textId="77777777" w:rsidR="009D5BFC" w:rsidRPr="00882119" w:rsidRDefault="009D5BFC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j) požadavky na asanace, demolice, kácení dřevin:</w:t>
      </w:r>
    </w:p>
    <w:p w14:paraId="0BE4AB8F" w14:textId="7232D70F" w:rsidR="006671AD" w:rsidRPr="00882119" w:rsidRDefault="006671AD" w:rsidP="00A91547">
      <w:pPr>
        <w:spacing w:line="240" w:lineRule="atLeast"/>
        <w:ind w:left="0"/>
        <w:rPr>
          <w:rFonts w:ascii="Arial" w:hAnsi="Arial" w:cs="Arial"/>
          <w:color w:val="000000" w:themeColor="text1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Stavbou nedojde k požadavku na bourací práce a asanaci okolních staveb. Kácení dřevin není pro tuto stavbu vyžadováno.</w:t>
      </w:r>
    </w:p>
    <w:p w14:paraId="59DEB358" w14:textId="5E963D0D" w:rsidR="009D5BFC" w:rsidRPr="00882119" w:rsidRDefault="009D5BFC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57C7C912" w14:textId="63ED3CAA" w:rsidR="00432EE3" w:rsidRPr="00882119" w:rsidRDefault="00DF64C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br w:type="page"/>
      </w:r>
      <w:r w:rsidR="009D5BFC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lastRenderedPageBreak/>
        <w:t>k</w:t>
      </w:r>
      <w:r w:rsidR="003B58D4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) </w:t>
      </w:r>
      <w:r w:rsidR="009D5BFC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požadavky na maximální dočasné a trvalé zábory zemědělského půdního fondu nebo pozemků určených k plnění funkce lesa</w:t>
      </w:r>
      <w:r w:rsidR="00260D43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:</w:t>
      </w:r>
    </w:p>
    <w:p w14:paraId="26798A43" w14:textId="2371441A" w:rsidR="003B58D4" w:rsidRPr="00882119" w:rsidRDefault="007C3213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Výstavba FVE na střeše stávající budovy nevyžaduje zábor zemědělského půdního fondu a pozemků k plnění funkce lesa.</w:t>
      </w:r>
    </w:p>
    <w:p w14:paraId="1FB9F433" w14:textId="77777777" w:rsidR="003B58D4" w:rsidRPr="00882119" w:rsidRDefault="003B58D4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3BDA036C" w14:textId="77777777" w:rsidR="00A105FE" w:rsidRPr="00882119" w:rsidRDefault="009D5BFC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l</w:t>
      </w:r>
      <w:r w:rsidR="00A105FE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) </w:t>
      </w: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územně technické </w:t>
      </w:r>
      <w:proofErr w:type="gramStart"/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podmínky - zejména</w:t>
      </w:r>
      <w:proofErr w:type="gramEnd"/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možnost napojení na stávající dopravní a technickou infrastrukturu, možnost bezbariérového přístupu k navrhované stavbě:</w:t>
      </w:r>
    </w:p>
    <w:p w14:paraId="35C2173C" w14:textId="77777777" w:rsidR="00A46482" w:rsidRPr="00882119" w:rsidRDefault="00A46482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Napojení plánované stavby FVE je uvažováno stávající – místními obslužnými</w:t>
      </w:r>
      <w:r w:rsidR="00FA2DAD" w:rsidRPr="008821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komunikacemi.</w:t>
      </w:r>
    </w:p>
    <w:p w14:paraId="720219D5" w14:textId="77777777" w:rsidR="00A105FE" w:rsidRPr="00882119" w:rsidRDefault="00A105FE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5A82BC1E" w14:textId="7D29D58B" w:rsidR="00A105FE" w:rsidRPr="00882119" w:rsidRDefault="007E2175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m</w:t>
      </w:r>
      <w:r w:rsidR="00A105FE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) </w:t>
      </w:r>
      <w:r w:rsidR="00CD3256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věcné a časové vazby stavby, podmiňující, vyvolané, související investice</w:t>
      </w:r>
      <w:r w:rsidR="007A7CB7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:</w:t>
      </w:r>
    </w:p>
    <w:p w14:paraId="6477BD89" w14:textId="508A12DF" w:rsidR="00A46482" w:rsidRPr="00882119" w:rsidRDefault="00244CA1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Stavba nemá vazby na </w:t>
      </w:r>
      <w:r w:rsidR="00A46482" w:rsidRPr="00882119">
        <w:rPr>
          <w:rFonts w:ascii="Arial" w:hAnsi="Arial" w:cs="Arial"/>
          <w:color w:val="000000" w:themeColor="text1"/>
          <w:sz w:val="22"/>
          <w:szCs w:val="22"/>
        </w:rPr>
        <w:t>související investic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e</w:t>
      </w:r>
      <w:r w:rsidR="007A7CB7" w:rsidRPr="0088211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0AF2D86" w14:textId="77777777" w:rsidR="00A46482" w:rsidRPr="00882119" w:rsidRDefault="00A46482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3B725814" w14:textId="146D72FF" w:rsidR="00A105FE" w:rsidRPr="00882119" w:rsidRDefault="00E6254F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n</w:t>
      </w:r>
      <w:r w:rsidR="00A105FE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) </w:t>
      </w:r>
      <w:r w:rsidR="00E91276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seznam pozemků podle katastru nemovitostí, na kterých se stavba provádí:</w:t>
      </w:r>
    </w:p>
    <w:p w14:paraId="2CA9CE69" w14:textId="77777777" w:rsidR="00A46482" w:rsidRPr="00882119" w:rsidRDefault="00A46482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1023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5"/>
        <w:gridCol w:w="1540"/>
        <w:gridCol w:w="952"/>
        <w:gridCol w:w="683"/>
        <w:gridCol w:w="1046"/>
        <w:gridCol w:w="2061"/>
        <w:gridCol w:w="1297"/>
        <w:gridCol w:w="752"/>
        <w:gridCol w:w="1598"/>
      </w:tblGrid>
      <w:tr w:rsidR="00882119" w:rsidRPr="00882119" w14:paraId="51962BB0" w14:textId="77777777" w:rsidTr="00B07C11">
        <w:trPr>
          <w:trHeight w:val="330"/>
          <w:jc w:val="center"/>
        </w:trPr>
        <w:tc>
          <w:tcPr>
            <w:tcW w:w="3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09604F24" w14:textId="77777777" w:rsidR="003138D5" w:rsidRPr="00882119" w:rsidRDefault="003138D5" w:rsidP="000E0122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č.</w:t>
            </w:r>
          </w:p>
        </w:tc>
        <w:tc>
          <w:tcPr>
            <w:tcW w:w="154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8C602" w14:textId="77777777" w:rsidR="003138D5" w:rsidRPr="00882119" w:rsidRDefault="003138D5" w:rsidP="000E0122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Druh pozemku</w:t>
            </w:r>
          </w:p>
        </w:tc>
        <w:tc>
          <w:tcPr>
            <w:tcW w:w="9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121D5" w14:textId="77777777" w:rsidR="003138D5" w:rsidRPr="00882119" w:rsidRDefault="003138D5" w:rsidP="000E0122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Výměra</w:t>
            </w:r>
          </w:p>
        </w:tc>
        <w:tc>
          <w:tcPr>
            <w:tcW w:w="683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B9975" w14:textId="77777777" w:rsidR="003138D5" w:rsidRPr="00882119" w:rsidRDefault="003138D5" w:rsidP="000E0122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LV</w:t>
            </w:r>
          </w:p>
        </w:tc>
        <w:tc>
          <w:tcPr>
            <w:tcW w:w="104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AF65F" w14:textId="77777777" w:rsidR="003138D5" w:rsidRPr="00882119" w:rsidRDefault="003138D5" w:rsidP="000E0122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882119">
              <w:rPr>
                <w:color w:val="000000" w:themeColor="text1"/>
                <w:sz w:val="22"/>
                <w:szCs w:val="22"/>
              </w:rPr>
              <w:t>p.č</w:t>
            </w:r>
            <w:proofErr w:type="spellEnd"/>
            <w:r w:rsidRPr="00882119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06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A5E52" w14:textId="77777777" w:rsidR="003138D5" w:rsidRPr="00882119" w:rsidRDefault="003138D5" w:rsidP="000E0122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Majitel</w:t>
            </w:r>
          </w:p>
        </w:tc>
        <w:tc>
          <w:tcPr>
            <w:tcW w:w="129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15864" w14:textId="77777777" w:rsidR="003138D5" w:rsidRPr="00882119" w:rsidRDefault="003138D5" w:rsidP="000E0122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Ulice</w:t>
            </w:r>
          </w:p>
        </w:tc>
        <w:tc>
          <w:tcPr>
            <w:tcW w:w="7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8BDAF" w14:textId="77777777" w:rsidR="003138D5" w:rsidRPr="00882119" w:rsidRDefault="003138D5" w:rsidP="000E0122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PSČ</w:t>
            </w:r>
          </w:p>
        </w:tc>
        <w:tc>
          <w:tcPr>
            <w:tcW w:w="159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9B1B5BF" w14:textId="77777777" w:rsidR="003138D5" w:rsidRPr="00882119" w:rsidRDefault="003138D5" w:rsidP="000E0122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Obec</w:t>
            </w:r>
          </w:p>
        </w:tc>
      </w:tr>
      <w:tr w:rsidR="00FD0DA5" w:rsidRPr="00882119" w14:paraId="4F80CC8B" w14:textId="77777777" w:rsidTr="00B07C11">
        <w:trPr>
          <w:trHeight w:val="647"/>
          <w:jc w:val="center"/>
        </w:trPr>
        <w:tc>
          <w:tcPr>
            <w:tcW w:w="3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48C86" w14:textId="0A34F123" w:rsidR="00FD0DA5" w:rsidRPr="00882119" w:rsidRDefault="00FD0DA5" w:rsidP="00E90CBA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5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FD29C" w14:textId="2248BDFD" w:rsidR="00FD0DA5" w:rsidRPr="00882119" w:rsidRDefault="008A1C68" w:rsidP="00E057F4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Ostatní plocha</w:t>
            </w:r>
          </w:p>
        </w:tc>
        <w:tc>
          <w:tcPr>
            <w:tcW w:w="9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F9406" w14:textId="188CDADD" w:rsidR="00FD0DA5" w:rsidRPr="00CE06A4" w:rsidRDefault="00A608E6" w:rsidP="00E057F4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7492</w:t>
            </w:r>
          </w:p>
        </w:tc>
        <w:tc>
          <w:tcPr>
            <w:tcW w:w="6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E6CA4" w14:textId="674FF759" w:rsidR="00FD0DA5" w:rsidRPr="00CE06A4" w:rsidRDefault="00A608E6" w:rsidP="00E057F4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3190</w:t>
            </w:r>
          </w:p>
        </w:tc>
        <w:tc>
          <w:tcPr>
            <w:tcW w:w="104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AADD7" w14:textId="02A9BF48" w:rsidR="00FD0DA5" w:rsidRPr="00CE06A4" w:rsidRDefault="00A876C5" w:rsidP="00E057F4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3009/1</w:t>
            </w:r>
          </w:p>
        </w:tc>
        <w:tc>
          <w:tcPr>
            <w:tcW w:w="20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BD7E9" w14:textId="701266A8" w:rsidR="00FD0DA5" w:rsidRPr="00CE06A4" w:rsidRDefault="00A876C5" w:rsidP="00E057F4">
            <w:pPr>
              <w:ind w:left="0"/>
              <w:jc w:val="center"/>
              <w:rPr>
                <w:color w:val="000000" w:themeColor="text1"/>
                <w:sz w:val="22"/>
                <w:szCs w:val="22"/>
                <w:shd w:val="clear" w:color="auto" w:fill="FEFEFE"/>
              </w:rPr>
            </w:pPr>
            <w:r>
              <w:rPr>
                <w:color w:val="000000" w:themeColor="text1"/>
                <w:sz w:val="22"/>
                <w:szCs w:val="22"/>
                <w:shd w:val="clear" w:color="auto" w:fill="FEFEFE"/>
              </w:rPr>
              <w:t>Lesy města Brna a.s.</w:t>
            </w:r>
          </w:p>
        </w:tc>
        <w:tc>
          <w:tcPr>
            <w:tcW w:w="3647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F44ED2" w14:textId="72ACE683" w:rsidR="00FD0DA5" w:rsidRPr="00CE06A4" w:rsidRDefault="008A1C68" w:rsidP="00FD0DA5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Křížkovského 247/9, 66434 Kuřim</w:t>
            </w:r>
          </w:p>
        </w:tc>
      </w:tr>
      <w:tr w:rsidR="00762A36" w:rsidRPr="00882119" w14:paraId="65BFDAE4" w14:textId="77777777" w:rsidTr="00B07C11">
        <w:trPr>
          <w:trHeight w:val="647"/>
          <w:jc w:val="center"/>
        </w:trPr>
        <w:tc>
          <w:tcPr>
            <w:tcW w:w="30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A33F8" w14:textId="0C3D4090" w:rsidR="00762A36" w:rsidRPr="00882119" w:rsidRDefault="00762A36" w:rsidP="00762A36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540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88C5C" w14:textId="374D34FF" w:rsidR="00762A36" w:rsidRPr="00882119" w:rsidRDefault="00762A36" w:rsidP="00762A36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zastavěná plocha a nádvoří</w:t>
            </w:r>
          </w:p>
        </w:tc>
        <w:tc>
          <w:tcPr>
            <w:tcW w:w="952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D620A" w14:textId="697259FF" w:rsidR="00762A36" w:rsidRPr="00CE06A4" w:rsidRDefault="0027728D" w:rsidP="00762A36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259</w:t>
            </w:r>
          </w:p>
        </w:tc>
        <w:tc>
          <w:tcPr>
            <w:tcW w:w="683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6F172" w14:textId="569093D2" w:rsidR="00762A36" w:rsidRPr="00CE06A4" w:rsidRDefault="00762A36" w:rsidP="00762A36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3190</w:t>
            </w:r>
          </w:p>
        </w:tc>
        <w:tc>
          <w:tcPr>
            <w:tcW w:w="1046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99E20" w14:textId="6888CCF0" w:rsidR="00762A36" w:rsidRPr="00CE06A4" w:rsidRDefault="00762A36" w:rsidP="00762A36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3009/2</w:t>
            </w:r>
          </w:p>
        </w:tc>
        <w:tc>
          <w:tcPr>
            <w:tcW w:w="2061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3E0D5" w14:textId="5DD416CB" w:rsidR="00762A36" w:rsidRPr="00CE06A4" w:rsidRDefault="00762A36" w:rsidP="00762A36">
            <w:pPr>
              <w:ind w:left="0"/>
              <w:jc w:val="center"/>
              <w:rPr>
                <w:color w:val="000000" w:themeColor="text1"/>
                <w:sz w:val="22"/>
                <w:szCs w:val="22"/>
                <w:shd w:val="clear" w:color="auto" w:fill="FEFEFE"/>
              </w:rPr>
            </w:pPr>
            <w:r>
              <w:rPr>
                <w:color w:val="000000" w:themeColor="text1"/>
                <w:sz w:val="22"/>
                <w:szCs w:val="22"/>
                <w:shd w:val="clear" w:color="auto" w:fill="FEFEFE"/>
              </w:rPr>
              <w:t>Lesy města Brna a.s.</w:t>
            </w:r>
          </w:p>
        </w:tc>
        <w:tc>
          <w:tcPr>
            <w:tcW w:w="3647" w:type="dxa"/>
            <w:gridSpan w:val="3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CD298C" w14:textId="10B43978" w:rsidR="00762A36" w:rsidRPr="00CE06A4" w:rsidRDefault="00762A36" w:rsidP="00762A36">
            <w:pPr>
              <w:rPr>
                <w:color w:val="000000" w:themeColor="text1"/>
                <w:sz w:val="22"/>
                <w:szCs w:val="22"/>
                <w:shd w:val="clear" w:color="auto" w:fill="FEFEFE"/>
              </w:rPr>
            </w:pPr>
            <w:r>
              <w:rPr>
                <w:color w:val="000000" w:themeColor="text1"/>
                <w:sz w:val="22"/>
                <w:szCs w:val="22"/>
              </w:rPr>
              <w:t>Křížkovského 247/9, 66434 Kuřim</w:t>
            </w:r>
          </w:p>
        </w:tc>
      </w:tr>
    </w:tbl>
    <w:p w14:paraId="411675AB" w14:textId="77777777" w:rsidR="00A46482" w:rsidRPr="00882119" w:rsidRDefault="00A46482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15ACE742" w14:textId="74634F0A" w:rsidR="003B58D4" w:rsidRPr="00882119" w:rsidRDefault="00E6254F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o</w:t>
      </w:r>
      <w:r w:rsidR="00A105FE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) seznam pozemků podle katastru nemovitostí, na kterých vznikne o</w:t>
      </w:r>
      <w:r w:rsidR="009C59D2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chranné nebo bezpečnostní pásmo:</w:t>
      </w:r>
    </w:p>
    <w:p w14:paraId="60CEE2D8" w14:textId="77777777" w:rsidR="00A816D3" w:rsidRPr="00882119" w:rsidRDefault="00A816D3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tbl>
      <w:tblPr>
        <w:tblW w:w="1021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1540"/>
        <w:gridCol w:w="952"/>
        <w:gridCol w:w="683"/>
        <w:gridCol w:w="972"/>
        <w:gridCol w:w="2061"/>
        <w:gridCol w:w="1297"/>
        <w:gridCol w:w="752"/>
        <w:gridCol w:w="1598"/>
      </w:tblGrid>
      <w:tr w:rsidR="00882119" w:rsidRPr="00882119" w14:paraId="1F275946" w14:textId="77777777" w:rsidTr="007C1430">
        <w:trPr>
          <w:trHeight w:val="330"/>
          <w:jc w:val="center"/>
        </w:trPr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3BC5DF53" w14:textId="77777777" w:rsidR="00A816D3" w:rsidRPr="00882119" w:rsidRDefault="00A816D3" w:rsidP="000609D9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č.</w:t>
            </w:r>
          </w:p>
        </w:tc>
        <w:tc>
          <w:tcPr>
            <w:tcW w:w="154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53B89" w14:textId="77777777" w:rsidR="00A816D3" w:rsidRPr="00882119" w:rsidRDefault="00A816D3" w:rsidP="007C1430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Druh pozemku</w:t>
            </w:r>
          </w:p>
        </w:tc>
        <w:tc>
          <w:tcPr>
            <w:tcW w:w="9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9BC15" w14:textId="77777777" w:rsidR="00A816D3" w:rsidRPr="00882119" w:rsidRDefault="00A816D3" w:rsidP="000609D9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Výměra</w:t>
            </w:r>
          </w:p>
        </w:tc>
        <w:tc>
          <w:tcPr>
            <w:tcW w:w="683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125C8" w14:textId="77777777" w:rsidR="00A816D3" w:rsidRPr="00882119" w:rsidRDefault="00A816D3" w:rsidP="000609D9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LV</w:t>
            </w:r>
          </w:p>
        </w:tc>
        <w:tc>
          <w:tcPr>
            <w:tcW w:w="97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32D51" w14:textId="77777777" w:rsidR="00A816D3" w:rsidRPr="00882119" w:rsidRDefault="00A816D3" w:rsidP="000609D9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882119">
              <w:rPr>
                <w:color w:val="000000" w:themeColor="text1"/>
                <w:sz w:val="22"/>
                <w:szCs w:val="22"/>
              </w:rPr>
              <w:t>p.č</w:t>
            </w:r>
            <w:proofErr w:type="spellEnd"/>
            <w:r w:rsidRPr="00882119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06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E5717" w14:textId="77777777" w:rsidR="00A816D3" w:rsidRPr="00882119" w:rsidRDefault="00A816D3" w:rsidP="000609D9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Majitel</w:t>
            </w:r>
          </w:p>
        </w:tc>
        <w:tc>
          <w:tcPr>
            <w:tcW w:w="129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FDEF3" w14:textId="77777777" w:rsidR="00A816D3" w:rsidRPr="00882119" w:rsidRDefault="00A816D3" w:rsidP="000609D9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Ulice</w:t>
            </w:r>
          </w:p>
        </w:tc>
        <w:tc>
          <w:tcPr>
            <w:tcW w:w="7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90910" w14:textId="77777777" w:rsidR="00A816D3" w:rsidRPr="00882119" w:rsidRDefault="00A816D3" w:rsidP="000609D9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PSČ</w:t>
            </w:r>
          </w:p>
        </w:tc>
        <w:tc>
          <w:tcPr>
            <w:tcW w:w="159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F2D7D28" w14:textId="77777777" w:rsidR="00A816D3" w:rsidRPr="00882119" w:rsidRDefault="00A816D3" w:rsidP="000609D9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882119">
              <w:rPr>
                <w:color w:val="000000" w:themeColor="text1"/>
                <w:sz w:val="22"/>
                <w:szCs w:val="22"/>
              </w:rPr>
              <w:t>Obec</w:t>
            </w:r>
          </w:p>
        </w:tc>
      </w:tr>
      <w:tr w:rsidR="00762A36" w:rsidRPr="003201EC" w14:paraId="56E8BD39" w14:textId="77777777" w:rsidTr="00816443">
        <w:trPr>
          <w:trHeight w:val="647"/>
          <w:jc w:val="center"/>
        </w:trPr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66B25" w14:textId="77777777" w:rsidR="00762A36" w:rsidRPr="003201EC" w:rsidRDefault="00762A36" w:rsidP="00762A36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3201EC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5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95E6E" w14:textId="65034368" w:rsidR="00762A36" w:rsidRPr="003201EC" w:rsidRDefault="00762A36" w:rsidP="00762A36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Ostatní plocha</w:t>
            </w:r>
          </w:p>
        </w:tc>
        <w:tc>
          <w:tcPr>
            <w:tcW w:w="9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882B2" w14:textId="67AAF1DD" w:rsidR="00762A36" w:rsidRPr="003201EC" w:rsidRDefault="00762A36" w:rsidP="00762A36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7492</w:t>
            </w:r>
          </w:p>
        </w:tc>
        <w:tc>
          <w:tcPr>
            <w:tcW w:w="6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AAD3F" w14:textId="38BE2B82" w:rsidR="00762A36" w:rsidRPr="003201EC" w:rsidRDefault="00762A36" w:rsidP="00762A36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3190</w:t>
            </w:r>
          </w:p>
        </w:tc>
        <w:tc>
          <w:tcPr>
            <w:tcW w:w="97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527C6" w14:textId="4B021BC5" w:rsidR="00762A36" w:rsidRPr="003201EC" w:rsidRDefault="00762A36" w:rsidP="00762A36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3009/1</w:t>
            </w:r>
          </w:p>
        </w:tc>
        <w:tc>
          <w:tcPr>
            <w:tcW w:w="20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3A143" w14:textId="5ADAE155" w:rsidR="00762A36" w:rsidRPr="003201EC" w:rsidRDefault="00762A36" w:rsidP="00762A36">
            <w:pPr>
              <w:ind w:left="0"/>
              <w:jc w:val="center"/>
              <w:rPr>
                <w:color w:val="000000" w:themeColor="text1"/>
                <w:sz w:val="22"/>
                <w:szCs w:val="22"/>
                <w:shd w:val="clear" w:color="auto" w:fill="FEFEFE"/>
              </w:rPr>
            </w:pPr>
            <w:r>
              <w:rPr>
                <w:color w:val="000000" w:themeColor="text1"/>
                <w:sz w:val="22"/>
                <w:szCs w:val="22"/>
                <w:shd w:val="clear" w:color="auto" w:fill="FEFEFE"/>
              </w:rPr>
              <w:t>Lesy města Brna a.s.</w:t>
            </w:r>
          </w:p>
        </w:tc>
        <w:tc>
          <w:tcPr>
            <w:tcW w:w="3647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E3BD79" w14:textId="0DE5FD8D" w:rsidR="00762A36" w:rsidRPr="003201EC" w:rsidRDefault="00762A36" w:rsidP="00762A36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Křížkovského 247/9, 66434 Kuřim</w:t>
            </w:r>
          </w:p>
        </w:tc>
      </w:tr>
      <w:tr w:rsidR="00816443" w:rsidRPr="003201EC" w14:paraId="0CE585AC" w14:textId="77777777" w:rsidTr="007C1430">
        <w:trPr>
          <w:trHeight w:val="647"/>
          <w:jc w:val="center"/>
        </w:trPr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01517" w14:textId="3C31C350" w:rsidR="00816443" w:rsidRPr="003201EC" w:rsidRDefault="00816443" w:rsidP="00816443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 w:rsidRPr="003201EC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5C808" w14:textId="5C1EA19D" w:rsidR="00816443" w:rsidRDefault="00816443" w:rsidP="00816443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Ostatní plocha</w:t>
            </w:r>
          </w:p>
        </w:tc>
        <w:tc>
          <w:tcPr>
            <w:tcW w:w="9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7A8FC" w14:textId="3617FBD7" w:rsidR="00816443" w:rsidRDefault="004650FC" w:rsidP="00816443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77</w:t>
            </w:r>
          </w:p>
        </w:tc>
        <w:tc>
          <w:tcPr>
            <w:tcW w:w="6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895C" w14:textId="6D8BCC2C" w:rsidR="00816443" w:rsidRDefault="00816443" w:rsidP="00816443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3190</w:t>
            </w:r>
          </w:p>
        </w:tc>
        <w:tc>
          <w:tcPr>
            <w:tcW w:w="9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48902" w14:textId="262970D8" w:rsidR="00816443" w:rsidRDefault="00816443" w:rsidP="00816443">
            <w:pPr>
              <w:ind w:left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3009/</w:t>
            </w:r>
            <w:r w:rsidR="00105273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0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8CB7E" w14:textId="46AE40C6" w:rsidR="00816443" w:rsidRDefault="00816443" w:rsidP="00816443">
            <w:pPr>
              <w:ind w:left="0"/>
              <w:jc w:val="center"/>
              <w:rPr>
                <w:color w:val="000000" w:themeColor="text1"/>
                <w:sz w:val="22"/>
                <w:szCs w:val="22"/>
                <w:shd w:val="clear" w:color="auto" w:fill="FEFEFE"/>
              </w:rPr>
            </w:pPr>
            <w:r>
              <w:rPr>
                <w:color w:val="000000" w:themeColor="text1"/>
                <w:sz w:val="22"/>
                <w:szCs w:val="22"/>
                <w:shd w:val="clear" w:color="auto" w:fill="FEFEFE"/>
              </w:rPr>
              <w:t>Lesy města Brna a.s.</w:t>
            </w:r>
          </w:p>
        </w:tc>
        <w:tc>
          <w:tcPr>
            <w:tcW w:w="364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E3A2B3" w14:textId="25F7BB35" w:rsidR="00816443" w:rsidRDefault="00816443" w:rsidP="00816443">
            <w:pPr>
              <w:ind w:left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Křížkovského 247/9, 66434 Kuřim</w:t>
            </w:r>
          </w:p>
        </w:tc>
      </w:tr>
    </w:tbl>
    <w:p w14:paraId="087997EC" w14:textId="77777777" w:rsidR="00A816D3" w:rsidRPr="00882119" w:rsidRDefault="00A816D3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04E82CA0" w14:textId="3883457D" w:rsidR="004B641B" w:rsidRPr="00882119" w:rsidRDefault="004B641B" w:rsidP="007A48F8">
      <w:pPr>
        <w:pStyle w:val="Uvod"/>
        <w:keepNext w:val="0"/>
        <w:tabs>
          <w:tab w:val="left" w:pos="900"/>
        </w:tabs>
        <w:spacing w:before="0" w:after="0" w:line="240" w:lineRule="auto"/>
        <w:ind w:firstLine="540"/>
        <w:rPr>
          <w:rFonts w:ascii="Arial" w:hAnsi="Arial" w:cs="Arial"/>
          <w:caps w:val="0"/>
          <w:color w:val="000000" w:themeColor="text1"/>
          <w:kern w:val="0"/>
          <w:sz w:val="28"/>
          <w:szCs w:val="28"/>
          <w:lang w:val="cs-CZ"/>
        </w:rPr>
      </w:pPr>
      <w:r w:rsidRPr="00882119">
        <w:rPr>
          <w:rFonts w:ascii="Arial" w:hAnsi="Arial" w:cs="Arial"/>
          <w:caps w:val="0"/>
          <w:color w:val="000000" w:themeColor="text1"/>
          <w:kern w:val="0"/>
          <w:sz w:val="28"/>
          <w:szCs w:val="28"/>
          <w:lang w:val="cs-CZ"/>
        </w:rPr>
        <w:t>B.2 Celkový popis stavby</w:t>
      </w:r>
    </w:p>
    <w:p w14:paraId="5A049BBD" w14:textId="77777777" w:rsidR="007A48F8" w:rsidRPr="00882119" w:rsidRDefault="007A48F8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7DD7828A" w14:textId="77777777" w:rsidR="004B641B" w:rsidRPr="00882119" w:rsidRDefault="004B641B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B.2.1 </w:t>
      </w:r>
      <w:r w:rsidR="009C59D2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Základní charakteristika stavby a jejího užívání</w:t>
      </w:r>
    </w:p>
    <w:p w14:paraId="4FB7E304" w14:textId="77777777" w:rsidR="009C59D2" w:rsidRPr="00882119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 xml:space="preserve">a) </w:t>
      </w:r>
      <w:r w:rsidR="00FF486C" w:rsidRPr="00882119">
        <w:rPr>
          <w:rFonts w:ascii="Arial" w:hAnsi="Arial" w:cs="Arial"/>
          <w:b/>
          <w:color w:val="000000" w:themeColor="text1"/>
          <w:sz w:val="22"/>
          <w:szCs w:val="22"/>
        </w:rPr>
        <w:t>nová stavba nebo změna dokončené stavby; u změny stavby údaje o jejich současném stavu, závěry stavebně technického, případně stavebně historického průzkumu a výsledky statického posouzení nosných konstrukcí:</w:t>
      </w:r>
    </w:p>
    <w:p w14:paraId="5C8CE618" w14:textId="3C014027" w:rsidR="009C59D2" w:rsidRPr="00882119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Jedná se o novou stavbu. Průzkumy nebyly prováděny. </w:t>
      </w:r>
      <w:r w:rsidR="0076542C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Statické posouzení </w:t>
      </w:r>
      <w:r w:rsidR="00786E45" w:rsidRPr="00882119">
        <w:rPr>
          <w:rFonts w:ascii="Arial" w:hAnsi="Arial" w:cs="Arial"/>
          <w:bCs/>
          <w:color w:val="000000" w:themeColor="text1"/>
          <w:sz w:val="22"/>
          <w:szCs w:val="22"/>
        </w:rPr>
        <w:t>nosných konstrukcí není součástí PD.</w:t>
      </w:r>
    </w:p>
    <w:p w14:paraId="2464182A" w14:textId="77777777" w:rsidR="009C59D2" w:rsidRPr="00882119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2EFFB6E3" w14:textId="77777777" w:rsidR="009C59D2" w:rsidRPr="00882119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b) účel užívání stavby:</w:t>
      </w:r>
    </w:p>
    <w:p w14:paraId="2317DBB6" w14:textId="77777777" w:rsidR="009C59D2" w:rsidRPr="00882119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>Výroba elektrické energie.</w:t>
      </w:r>
    </w:p>
    <w:p w14:paraId="6554A643" w14:textId="77777777" w:rsidR="009C59D2" w:rsidRPr="00882119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7B7B4DAD" w14:textId="77777777" w:rsidR="009C59D2" w:rsidRPr="00882119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c) trvalá nebo dočasná stavba:</w:t>
      </w:r>
    </w:p>
    <w:p w14:paraId="445FD0EC" w14:textId="77777777" w:rsidR="00946BFF" w:rsidRPr="00882119" w:rsidRDefault="00946BF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>Dočasná stavba, předpoklad cca 30 let.</w:t>
      </w:r>
    </w:p>
    <w:p w14:paraId="2ADEB6F1" w14:textId="77777777" w:rsidR="005A0892" w:rsidRPr="00882119" w:rsidRDefault="005A089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3D1D00C9" w14:textId="77777777" w:rsidR="00FF486C" w:rsidRPr="00882119" w:rsidRDefault="005A0892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 xml:space="preserve">d) </w:t>
      </w:r>
      <w:r w:rsidR="00FF486C" w:rsidRPr="00882119">
        <w:rPr>
          <w:rFonts w:ascii="Arial" w:hAnsi="Arial" w:cs="Arial"/>
          <w:b/>
          <w:color w:val="000000" w:themeColor="text1"/>
          <w:sz w:val="22"/>
          <w:szCs w:val="22"/>
        </w:rPr>
        <w:t>informace o vydaných rozhodnutích o povolení výjimky z technických požadavků na stavby a technických požadavků zabezpečujících bezbariérové užívání stavby</w:t>
      </w:r>
      <w:r w:rsidR="00090FDE" w:rsidRPr="00882119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14:paraId="1CB3F291" w14:textId="6C98766C" w:rsidR="005A0892" w:rsidRPr="00882119" w:rsidRDefault="00A91547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Stavba nevyžaduje vydání rozhodnutí o povolení výjimky</w:t>
      </w:r>
      <w:r w:rsidR="005A0892" w:rsidRPr="0088211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E6D6C75" w14:textId="77777777" w:rsidR="005A0892" w:rsidRPr="00882119" w:rsidRDefault="005A089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06E69ECC" w14:textId="77777777" w:rsidR="005A0892" w:rsidRPr="00882119" w:rsidRDefault="005A0892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e) informace o tom, zda a v jakých částech dokumentace jsou zohledněny podmínky závazných stanovisek dotčených orgánů:</w:t>
      </w:r>
    </w:p>
    <w:p w14:paraId="5866A6DD" w14:textId="77777777" w:rsidR="005A0892" w:rsidRPr="00882119" w:rsidRDefault="005A089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>Není tento případ.</w:t>
      </w:r>
    </w:p>
    <w:p w14:paraId="2AD625B1" w14:textId="77777777" w:rsidR="006E1A7D" w:rsidRDefault="006E1A7D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0C7748C" w14:textId="77777777" w:rsidR="004650FC" w:rsidRDefault="004650FC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br w:type="page"/>
      </w:r>
    </w:p>
    <w:p w14:paraId="5AB4F489" w14:textId="6ADD2453" w:rsidR="005A0892" w:rsidRPr="00882119" w:rsidRDefault="005A0892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f) ochrana stavby podle jiných právních předpisů:</w:t>
      </w:r>
    </w:p>
    <w:p w14:paraId="6B1608E7" w14:textId="64DD4D0B" w:rsidR="005A0892" w:rsidRPr="00882119" w:rsidRDefault="005A089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>Zákon č. 458/2000 Sb. Zákon o podmínkách podnikání a o výkonu státní správy v energetických odvětvích a o změně některých zákonů (energetický zákon) v § 46 bodě (7) definuje tzv. ochranné pásmo (OP): „Ochranné pásmo výrobny elektřiny je souvislý prostor vymezený svislými rovinami vedenými v kolmé vzdálenosti</w:t>
      </w:r>
      <w:r w:rsidR="00035C0E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47607DA7" w14:textId="77777777" w:rsidR="005A0892" w:rsidRPr="00882119" w:rsidRDefault="005A0892" w:rsidP="00BD475B">
      <w:pPr>
        <w:autoSpaceDE w:val="0"/>
        <w:autoSpaceDN w:val="0"/>
        <w:adjustRightInd w:val="0"/>
        <w:ind w:left="708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e) 1 m od vnějšího líce obvodového zdiva budovy, na které je výrobna elektřiny umístěna, u výroben elektřiny připojených k distribuční soustavě s napětím do 1 </w:t>
      </w:r>
      <w:proofErr w:type="spellStart"/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>kV</w:t>
      </w:r>
      <w:proofErr w:type="spellEnd"/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včetně s instalovaným výkonem nad 10 kW.“</w:t>
      </w:r>
      <w:r w:rsidR="00FF486C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Detaily jsou uvedeny ve výkrese 02 Situac</w:t>
      </w:r>
      <w:r w:rsidR="0022332A" w:rsidRPr="00882119">
        <w:rPr>
          <w:rFonts w:ascii="Arial" w:hAnsi="Arial" w:cs="Arial"/>
          <w:bCs/>
          <w:color w:val="000000" w:themeColor="text1"/>
          <w:sz w:val="22"/>
          <w:szCs w:val="22"/>
        </w:rPr>
        <w:t>e</w:t>
      </w:r>
      <w:r w:rsidR="00FF486C" w:rsidRPr="00882119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5BC153B2" w14:textId="77777777" w:rsidR="005A0892" w:rsidRPr="00882119" w:rsidRDefault="005A089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22B4C050" w14:textId="7F8FC364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 xml:space="preserve">g) navrhované parametry </w:t>
      </w:r>
      <w:proofErr w:type="gramStart"/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stavby - zastavěná</w:t>
      </w:r>
      <w:proofErr w:type="gramEnd"/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 xml:space="preserve"> plocha, obestavěný prostor, užitná plocha, počet funkčních jednotek a jejich velikosti apod:</w:t>
      </w:r>
    </w:p>
    <w:p w14:paraId="0B427F14" w14:textId="4640A46B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Zastavěná plocha </w:t>
      </w:r>
      <w:r w:rsidR="00C441AC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FVE </w:t>
      </w:r>
      <w:r w:rsidR="00D73569" w:rsidRPr="00882119">
        <w:rPr>
          <w:rFonts w:ascii="Arial" w:hAnsi="Arial" w:cs="Arial"/>
          <w:bCs/>
          <w:color w:val="000000" w:themeColor="text1"/>
          <w:sz w:val="22"/>
          <w:szCs w:val="22"/>
        </w:rPr>
        <w:t>činí</w:t>
      </w:r>
      <w:r w:rsidR="0022332A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cca </w:t>
      </w:r>
      <w:r w:rsidR="008E7C17">
        <w:rPr>
          <w:rFonts w:ascii="Arial" w:hAnsi="Arial" w:cs="Arial"/>
          <w:bCs/>
          <w:color w:val="000000" w:themeColor="text1"/>
          <w:sz w:val="22"/>
          <w:szCs w:val="22"/>
        </w:rPr>
        <w:t>22</w:t>
      </w:r>
      <w:r w:rsidR="007F67AB">
        <w:rPr>
          <w:rFonts w:ascii="Arial" w:hAnsi="Arial" w:cs="Arial"/>
          <w:bCs/>
          <w:color w:val="000000" w:themeColor="text1"/>
          <w:sz w:val="22"/>
          <w:szCs w:val="22"/>
        </w:rPr>
        <w:t>0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m</w:t>
      </w:r>
      <w:r w:rsidR="0022332A" w:rsidRPr="00882119">
        <w:rPr>
          <w:rFonts w:ascii="Arial" w:hAnsi="Arial" w:cs="Arial"/>
          <w:bCs/>
          <w:color w:val="000000" w:themeColor="text1"/>
          <w:sz w:val="22"/>
          <w:szCs w:val="22"/>
          <w:vertAlign w:val="superscript"/>
        </w:rPr>
        <w:t>2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plochy střech. Obestavěný prostor činí plocha stávající střechy. Užitná plocha splývá s obestavěným prostorem. Počet funkčních jednotek = </w:t>
      </w:r>
      <w:r w:rsidR="00915965" w:rsidRPr="00882119">
        <w:rPr>
          <w:rFonts w:ascii="Arial" w:hAnsi="Arial" w:cs="Arial"/>
          <w:bCs/>
          <w:color w:val="000000" w:themeColor="text1"/>
          <w:sz w:val="22"/>
          <w:szCs w:val="22"/>
        </w:rPr>
        <w:t>1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>, samotná FVE.</w:t>
      </w:r>
    </w:p>
    <w:p w14:paraId="1111D6B8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74670A03" w14:textId="5DC9D7AF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 xml:space="preserve">h) základní bilance </w:t>
      </w:r>
      <w:proofErr w:type="gramStart"/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stavby - potřeby</w:t>
      </w:r>
      <w:proofErr w:type="gramEnd"/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 xml:space="preserve"> a spotřeby médií a hmot, hospodaření s dešťovou vodou, celkové produkované množství a druhy odpadů a emisí, třída energetické náročnosti budov apod:</w:t>
      </w:r>
    </w:p>
    <w:p w14:paraId="2FF805A2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</w:rPr>
        <w:t>Demontovan</w:t>
      </w:r>
      <w:r w:rsidR="002C164B" w:rsidRPr="00882119">
        <w:rPr>
          <w:rFonts w:ascii="Arial" w:hAnsi="Arial" w:cs="Arial"/>
          <w:color w:val="000000" w:themeColor="text1"/>
          <w:sz w:val="22"/>
        </w:rPr>
        <w:t>é</w:t>
      </w:r>
      <w:r w:rsidRPr="00882119">
        <w:rPr>
          <w:rFonts w:ascii="Arial" w:hAnsi="Arial" w:cs="Arial"/>
          <w:color w:val="000000" w:themeColor="text1"/>
          <w:sz w:val="22"/>
        </w:rPr>
        <w:t xml:space="preserve"> materiály a odpady budou ekologicky zlikvidovány. Pro demontovaný materiál a odpady je proveden soupis.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Množství odpadů, které vzniknou v průběhu výstavby nelze přesně určit.</w:t>
      </w:r>
    </w:p>
    <w:p w14:paraId="58FCEB18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79D3F05A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Katalogové číslo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Název druhu odpadu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Kategorie odpadu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Způsob nakládání</w:t>
      </w:r>
    </w:p>
    <w:p w14:paraId="52B89778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15 01 02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Plastový obal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skládka</w:t>
      </w:r>
    </w:p>
    <w:p w14:paraId="0E97AA4B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17 01 01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Beton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skládka</w:t>
      </w:r>
    </w:p>
    <w:p w14:paraId="6B6CAE99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17 01 02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Cihla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recyklace</w:t>
      </w:r>
    </w:p>
    <w:p w14:paraId="43731BFE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17 02 01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Dřevo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skládka</w:t>
      </w:r>
    </w:p>
    <w:p w14:paraId="3205B538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17 02 03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Plast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skládka</w:t>
      </w:r>
    </w:p>
    <w:p w14:paraId="2005E5EF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17 04 01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Měď, bronz, mosaz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sběrna</w:t>
      </w:r>
    </w:p>
    <w:p w14:paraId="1D52CB55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17 04 02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Hliník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sběrna</w:t>
      </w:r>
    </w:p>
    <w:p w14:paraId="0C4F36A0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17 04 05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Železo a ocel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O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sběrna</w:t>
      </w:r>
    </w:p>
    <w:p w14:paraId="55EF5B2F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17 04 07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Směsné kovy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O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sběrna</w:t>
      </w:r>
    </w:p>
    <w:p w14:paraId="5A8A09B7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17 04 11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Odpad kabelů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O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skládka</w:t>
      </w:r>
    </w:p>
    <w:p w14:paraId="7CA3A40B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17 06 04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Izolační materiály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O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skládka</w:t>
      </w:r>
    </w:p>
    <w:p w14:paraId="2CD92FC9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20 01 01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Papír nebo lepenka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O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skládka</w:t>
      </w:r>
    </w:p>
    <w:p w14:paraId="230AFA2D" w14:textId="1F3DF766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772C671D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Nakládání s odpady je řešeno v souladu s ustanoveními zákona o odpadech č.</w:t>
      </w:r>
    </w:p>
    <w:p w14:paraId="7D7CAA69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185/2001 Sb. a prováděcí </w:t>
      </w:r>
      <w:proofErr w:type="spellStart"/>
      <w:r w:rsidRPr="00882119">
        <w:rPr>
          <w:rFonts w:ascii="Arial" w:hAnsi="Arial" w:cs="Arial"/>
          <w:color w:val="000000" w:themeColor="text1"/>
          <w:sz w:val="22"/>
          <w:szCs w:val="22"/>
        </w:rPr>
        <w:t>vyhl</w:t>
      </w:r>
      <w:proofErr w:type="spellEnd"/>
      <w:r w:rsidRPr="00882119">
        <w:rPr>
          <w:rFonts w:ascii="Arial" w:hAnsi="Arial" w:cs="Arial"/>
          <w:color w:val="000000" w:themeColor="text1"/>
          <w:sz w:val="22"/>
          <w:szCs w:val="22"/>
        </w:rPr>
        <w:t>. č. 93/2016 Sb., jejichž plnění bude ve výkonu autorizované</w:t>
      </w:r>
    </w:p>
    <w:p w14:paraId="32A2671F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dodavatelské firmy a budoucího provozovatele dokončené stavby.</w:t>
      </w:r>
    </w:p>
    <w:p w14:paraId="1B5AD62C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06D71B86" w14:textId="77777777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Elektrárna při své činnosti neprodukuje odpady ani emise, jedná se o přímou přeměnu sluneční energie na energii </w:t>
      </w:r>
      <w:r w:rsidR="000F7CCF" w:rsidRPr="00882119">
        <w:rPr>
          <w:rFonts w:ascii="Arial" w:hAnsi="Arial" w:cs="Arial"/>
          <w:color w:val="000000" w:themeColor="text1"/>
          <w:sz w:val="22"/>
          <w:szCs w:val="22"/>
        </w:rPr>
        <w:t>elektrickou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5478660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>Hospodaření s dešťovou vodou není tento případ. Spotřeba el. energie pro stavbu v řádu jednotek</w:t>
      </w:r>
      <w:r w:rsidR="000F7CCF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až desítek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kWh. Energetická náročnost není pro FVE uvažovaná, jedná se o výrobnu FVE – primární zdroj el. energie.</w:t>
      </w:r>
    </w:p>
    <w:p w14:paraId="23FAC82D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66DE1BC5" w14:textId="1597D67D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 xml:space="preserve">i) základní předpoklady </w:t>
      </w:r>
      <w:proofErr w:type="gramStart"/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výstavby - časové</w:t>
      </w:r>
      <w:proofErr w:type="gramEnd"/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 xml:space="preserve"> údaje o rea</w:t>
      </w:r>
      <w:r w:rsidR="00E232D9" w:rsidRPr="00882119">
        <w:rPr>
          <w:rFonts w:ascii="Arial" w:hAnsi="Arial" w:cs="Arial"/>
          <w:b/>
          <w:color w:val="000000" w:themeColor="text1"/>
          <w:sz w:val="22"/>
          <w:szCs w:val="22"/>
        </w:rPr>
        <w:t>lizaci stavby, členění na etapy:</w:t>
      </w:r>
    </w:p>
    <w:p w14:paraId="71DC41F6" w14:textId="25219E8C" w:rsidR="00B678F9" w:rsidRPr="00882119" w:rsidRDefault="009C0D00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Zahájení stavby se předpokládá v roce 2021 a nebude členěna na etapy, </w:t>
      </w:r>
      <w:r w:rsidR="008C52EE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předpokládaná 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doba výstavby </w:t>
      </w:r>
      <w:r w:rsidR="008C52EE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je </w:t>
      </w:r>
      <w:r w:rsidR="00A91547">
        <w:rPr>
          <w:rFonts w:ascii="Arial" w:hAnsi="Arial" w:cs="Arial"/>
          <w:bCs/>
          <w:color w:val="000000" w:themeColor="text1"/>
          <w:sz w:val="22"/>
          <w:szCs w:val="22"/>
        </w:rPr>
        <w:t>2</w:t>
      </w:r>
      <w:r w:rsidR="008C52EE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měsíc</w:t>
      </w:r>
      <w:r w:rsidR="00A91547">
        <w:rPr>
          <w:rFonts w:ascii="Arial" w:hAnsi="Arial" w:cs="Arial"/>
          <w:bCs/>
          <w:color w:val="000000" w:themeColor="text1"/>
          <w:sz w:val="22"/>
          <w:szCs w:val="22"/>
        </w:rPr>
        <w:t>e</w:t>
      </w:r>
      <w:r w:rsidR="008C52EE" w:rsidRPr="00882119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29DB5BB3" w14:textId="77777777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F59BA11" w14:textId="77777777" w:rsidR="005A0892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j) orientační náklady stavby:</w:t>
      </w:r>
    </w:p>
    <w:p w14:paraId="1044086D" w14:textId="42AD80C2" w:rsidR="00B678F9" w:rsidRPr="00882119" w:rsidRDefault="00B678F9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cca </w:t>
      </w:r>
      <w:r w:rsidR="00197126">
        <w:rPr>
          <w:rFonts w:ascii="Arial" w:hAnsi="Arial" w:cs="Arial"/>
          <w:bCs/>
          <w:color w:val="000000" w:themeColor="text1"/>
          <w:sz w:val="22"/>
          <w:szCs w:val="22"/>
        </w:rPr>
        <w:t>2</w:t>
      </w:r>
      <w:r w:rsidR="00DC2F0A">
        <w:rPr>
          <w:rFonts w:ascii="Arial" w:hAnsi="Arial" w:cs="Arial"/>
          <w:bCs/>
          <w:color w:val="000000" w:themeColor="text1"/>
          <w:sz w:val="22"/>
          <w:szCs w:val="22"/>
        </w:rPr>
        <w:t>,</w:t>
      </w:r>
      <w:r w:rsidR="00197126">
        <w:rPr>
          <w:rFonts w:ascii="Arial" w:hAnsi="Arial" w:cs="Arial"/>
          <w:bCs/>
          <w:color w:val="000000" w:themeColor="text1"/>
          <w:sz w:val="22"/>
          <w:szCs w:val="22"/>
        </w:rPr>
        <w:t>936</w:t>
      </w:r>
      <w:r w:rsidR="002A7182">
        <w:rPr>
          <w:rFonts w:ascii="Arial" w:hAnsi="Arial" w:cs="Arial"/>
          <w:bCs/>
          <w:color w:val="000000" w:themeColor="text1"/>
          <w:sz w:val="22"/>
          <w:szCs w:val="22"/>
        </w:rPr>
        <w:t>.</w:t>
      </w:r>
      <w:r w:rsidR="00197126">
        <w:rPr>
          <w:rFonts w:ascii="Arial" w:hAnsi="Arial" w:cs="Arial"/>
          <w:bCs/>
          <w:color w:val="000000" w:themeColor="text1"/>
          <w:sz w:val="22"/>
          <w:szCs w:val="22"/>
        </w:rPr>
        <w:t>078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Kč</w:t>
      </w:r>
      <w:r w:rsidR="00406490" w:rsidRPr="00882119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1D0406CE" w14:textId="77777777" w:rsidR="005A0892" w:rsidRPr="00882119" w:rsidRDefault="005A0892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3E85D212" w14:textId="77777777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B.2.2 Celkové urbanistické a architektonické řešení</w:t>
      </w:r>
    </w:p>
    <w:p w14:paraId="2ED8D016" w14:textId="77777777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 xml:space="preserve">a) </w:t>
      </w:r>
      <w:proofErr w:type="gramStart"/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urbanismus - územní</w:t>
      </w:r>
      <w:proofErr w:type="gramEnd"/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 xml:space="preserve"> regulace, kompozice prostorového řešení,</w:t>
      </w:r>
    </w:p>
    <w:p w14:paraId="4EB3A3C6" w14:textId="77777777" w:rsidR="00406490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 xml:space="preserve">b) architektonické </w:t>
      </w:r>
      <w:proofErr w:type="gramStart"/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řešení - kompozice</w:t>
      </w:r>
      <w:proofErr w:type="gramEnd"/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 xml:space="preserve"> tvarového řešení, materiálové a barevné řešení.</w:t>
      </w:r>
    </w:p>
    <w:p w14:paraId="50CDE276" w14:textId="77777777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Na stavbu FVE nejsou kladeny zvláštní urbanistické, ani architektonické požadavky.</w:t>
      </w:r>
    </w:p>
    <w:p w14:paraId="0575AFE6" w14:textId="77777777" w:rsidR="00406490" w:rsidRPr="00882119" w:rsidRDefault="00406490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7E2BFD16" w14:textId="77777777" w:rsidR="008E7C17" w:rsidRDefault="008E7C1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0EE9B4AB" w14:textId="38F08506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B.2.3 Celkové provozní řešení, technologie výroby</w:t>
      </w:r>
    </w:p>
    <w:p w14:paraId="36C4BABF" w14:textId="506C2C32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FVE bude sloužit pro přímou výrobu elektrické energie z energie slunečního záření. Vyrobená el. energie bude přednostně spotřebovaná v</w:t>
      </w:r>
      <w:r w:rsidR="00604570" w:rsidRPr="00882119">
        <w:rPr>
          <w:rFonts w:ascii="Arial" w:hAnsi="Arial" w:cs="Arial"/>
          <w:color w:val="000000" w:themeColor="text1"/>
          <w:sz w:val="22"/>
          <w:szCs w:val="22"/>
        </w:rPr>
        <w:t> a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reálu</w:t>
      </w:r>
      <w:r w:rsidR="00604570" w:rsidRPr="00882119">
        <w:rPr>
          <w:rFonts w:ascii="Arial" w:hAnsi="Arial" w:cs="Arial"/>
          <w:color w:val="000000" w:themeColor="text1"/>
          <w:sz w:val="22"/>
          <w:szCs w:val="22"/>
        </w:rPr>
        <w:t xml:space="preserve"> (odběrném místě),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případné přebytky budou převedeny do distribuční soustavy.</w:t>
      </w:r>
    </w:p>
    <w:p w14:paraId="343CF4D3" w14:textId="77777777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2189086A" w14:textId="77777777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B.2.4 Bezbariérové užívání stavby</w:t>
      </w:r>
    </w:p>
    <w:p w14:paraId="2114821B" w14:textId="749CC32C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Zásady řešení přístupnosti a užívání stavby osobami se sníženou schopností pohybu nebo orientace včetně údajů o podmínkách pro výkon práce osob se zdravotním postižením:</w:t>
      </w:r>
    </w:p>
    <w:p w14:paraId="2AD0171B" w14:textId="705B8FCF" w:rsidR="00D17AAF" w:rsidRPr="00882119" w:rsidRDefault="00D2613A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Na stavby FVE </w:t>
      </w:r>
      <w:r w:rsidR="007459B7" w:rsidRPr="00882119">
        <w:rPr>
          <w:rFonts w:ascii="Arial" w:hAnsi="Arial" w:cs="Arial"/>
          <w:color w:val="000000" w:themeColor="text1"/>
          <w:sz w:val="22"/>
          <w:szCs w:val="22"/>
        </w:rPr>
        <w:t>se nevztahují požadavky vyhlášky 398/2009 Sb. o obecných technických požadavcích zabezpečujících bezbariérové užívání staveb. Stav</w:t>
      </w:r>
      <w:r w:rsidR="003C1249">
        <w:rPr>
          <w:rFonts w:ascii="Arial" w:hAnsi="Arial" w:cs="Arial"/>
          <w:color w:val="000000" w:themeColor="text1"/>
          <w:sz w:val="22"/>
          <w:szCs w:val="22"/>
        </w:rPr>
        <w:t>ba</w:t>
      </w:r>
      <w:r w:rsidR="007459B7" w:rsidRPr="00882119">
        <w:rPr>
          <w:rFonts w:ascii="Arial" w:hAnsi="Arial" w:cs="Arial"/>
          <w:color w:val="000000" w:themeColor="text1"/>
          <w:sz w:val="22"/>
          <w:szCs w:val="22"/>
        </w:rPr>
        <w:t xml:space="preserve"> svým rozsahem a charakterem nevyžaduje bezbariérové </w:t>
      </w:r>
      <w:r w:rsidR="000D64C2" w:rsidRPr="00882119">
        <w:rPr>
          <w:rFonts w:ascii="Arial" w:hAnsi="Arial" w:cs="Arial"/>
          <w:color w:val="000000" w:themeColor="text1"/>
          <w:sz w:val="22"/>
          <w:szCs w:val="22"/>
        </w:rPr>
        <w:t>užívání</w:t>
      </w:r>
      <w:r w:rsidR="007459B7" w:rsidRPr="0088211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C1343B9" w14:textId="77777777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A19CCAC" w14:textId="77777777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B.2.5 Bezpečnost při užívání stavby</w:t>
      </w:r>
    </w:p>
    <w:p w14:paraId="2ACDD2BB" w14:textId="0E113201" w:rsidR="00D17AAF" w:rsidRPr="00882119" w:rsidRDefault="002472E2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Při užívání stavby je nutno respektovat ochranná pásma stanovená zákonem č.458/2000Sb.</w:t>
      </w:r>
      <w:r w:rsidR="00DA5D82" w:rsidRPr="00882119">
        <w:rPr>
          <w:rFonts w:ascii="Arial" w:hAnsi="Arial" w:cs="Arial"/>
          <w:color w:val="000000" w:themeColor="text1"/>
          <w:sz w:val="22"/>
          <w:szCs w:val="22"/>
        </w:rPr>
        <w:t xml:space="preserve"> Elektrické zařízení bude označeno výstražným bleskem a předepsanými tabulkami upozorňujícími před nebezpečím úrazu elektrickým proudem.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D17AAF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Je třeba dodržovat příslušná ustanovení zákona č. 262/2006 Sb. (Zákoník práce), zákona č. 309/2006 Sb. (o zajištění dalších podmínek bezpečnosti a ochrany zdraví při práci) ve znění pozdějších předpisů, elektrotechnických předpisů – zejména ČSN EN </w:t>
      </w:r>
      <w:proofErr w:type="gramStart"/>
      <w:r w:rsidR="00D17AAF" w:rsidRPr="00882119">
        <w:rPr>
          <w:rFonts w:ascii="Arial" w:hAnsi="Arial" w:cs="Arial"/>
          <w:bCs/>
          <w:color w:val="000000" w:themeColor="text1"/>
          <w:sz w:val="22"/>
          <w:szCs w:val="22"/>
        </w:rPr>
        <w:t>50110-1ed</w:t>
      </w:r>
      <w:proofErr w:type="gramEnd"/>
      <w:r w:rsidR="00D17AAF" w:rsidRPr="00882119">
        <w:rPr>
          <w:rFonts w:ascii="Arial" w:hAnsi="Arial" w:cs="Arial"/>
          <w:bCs/>
          <w:color w:val="000000" w:themeColor="text1"/>
          <w:sz w:val="22"/>
          <w:szCs w:val="22"/>
        </w:rPr>
        <w:t>. 3.</w:t>
      </w:r>
    </w:p>
    <w:p w14:paraId="351A0728" w14:textId="77777777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>Zařízení smějí obsluhovat osoby bez elektrotechnické kvalifikace dle §3</w:t>
      </w:r>
      <w:r w:rsidR="00090FDE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proofErr w:type="spellStart"/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>vyhl</w:t>
      </w:r>
      <w:proofErr w:type="spellEnd"/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>. ČÚBP č. 50/1978 Sb. – seznámení v souladu s návody k obsluze. Obsluhu přístrojů v rozvaděčích a veškeré údržbářské práce na el. zařízení smí vykonávat pouze pracovníci s příslušnou kvalifikací:</w:t>
      </w:r>
    </w:p>
    <w:p w14:paraId="42915E5A" w14:textId="77777777" w:rsidR="00D17AAF" w:rsidRPr="00882119" w:rsidRDefault="00D17AAF" w:rsidP="000735DE">
      <w:pPr>
        <w:spacing w:before="120" w:line="240" w:lineRule="atLeast"/>
        <w:ind w:left="426" w:firstLine="283"/>
        <w:rPr>
          <w:rFonts w:ascii="Arial" w:hAnsi="Arial" w:cs="Arial"/>
          <w:color w:val="000000" w:themeColor="text1"/>
        </w:rPr>
      </w:pPr>
    </w:p>
    <w:p w14:paraId="5DDD6DD9" w14:textId="77777777" w:rsidR="00D17AAF" w:rsidRPr="00882119" w:rsidRDefault="00D17AAF" w:rsidP="000735DE">
      <w:pPr>
        <w:ind w:left="709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§ 3 pracovníci seznámení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- obsluha elektrického zařízení </w:t>
      </w:r>
      <w:proofErr w:type="spellStart"/>
      <w:r w:rsidRPr="00882119">
        <w:rPr>
          <w:rFonts w:ascii="Arial" w:hAnsi="Arial" w:cs="Arial"/>
          <w:color w:val="000000" w:themeColor="text1"/>
          <w:sz w:val="22"/>
          <w:szCs w:val="22"/>
        </w:rPr>
        <w:t>mn</w:t>
      </w:r>
      <w:proofErr w:type="spellEnd"/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 w:rsidRPr="00882119">
        <w:rPr>
          <w:rFonts w:ascii="Arial" w:hAnsi="Arial" w:cs="Arial"/>
          <w:color w:val="000000" w:themeColor="text1"/>
          <w:sz w:val="22"/>
          <w:szCs w:val="22"/>
        </w:rPr>
        <w:t>nn</w:t>
      </w:r>
      <w:proofErr w:type="spellEnd"/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s krytím IP 20 a vyšším</w:t>
      </w:r>
    </w:p>
    <w:p w14:paraId="12CBFECB" w14:textId="77777777" w:rsidR="00D17AAF" w:rsidRPr="00882119" w:rsidRDefault="00D17AAF" w:rsidP="000735DE">
      <w:pPr>
        <w:ind w:left="709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§ 5 pracovníci znalí (a vyšší)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- obsluha elektrického zařízení </w:t>
      </w:r>
      <w:proofErr w:type="spellStart"/>
      <w:r w:rsidRPr="00882119">
        <w:rPr>
          <w:rFonts w:ascii="Arial" w:hAnsi="Arial" w:cs="Arial"/>
          <w:color w:val="000000" w:themeColor="text1"/>
          <w:sz w:val="22"/>
          <w:szCs w:val="22"/>
        </w:rPr>
        <w:t>mn</w:t>
      </w:r>
      <w:proofErr w:type="spellEnd"/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 w:rsidRPr="00882119">
        <w:rPr>
          <w:rFonts w:ascii="Arial" w:hAnsi="Arial" w:cs="Arial"/>
          <w:color w:val="000000" w:themeColor="text1"/>
          <w:sz w:val="22"/>
          <w:szCs w:val="22"/>
        </w:rPr>
        <w:t>nn</w:t>
      </w:r>
      <w:proofErr w:type="spellEnd"/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s krytím IP 1x a menším </w:t>
      </w:r>
    </w:p>
    <w:p w14:paraId="36FA66DF" w14:textId="77777777" w:rsidR="00D17AAF" w:rsidRPr="00882119" w:rsidRDefault="00D17AAF" w:rsidP="000735DE">
      <w:pPr>
        <w:ind w:left="709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- obsluha elektrického zařízení </w:t>
      </w:r>
      <w:proofErr w:type="spellStart"/>
      <w:r w:rsidRPr="00882119">
        <w:rPr>
          <w:rFonts w:ascii="Arial" w:hAnsi="Arial" w:cs="Arial"/>
          <w:color w:val="000000" w:themeColor="text1"/>
          <w:sz w:val="22"/>
          <w:szCs w:val="22"/>
        </w:rPr>
        <w:t>vn</w:t>
      </w:r>
      <w:proofErr w:type="spellEnd"/>
    </w:p>
    <w:p w14:paraId="3F494A89" w14:textId="77777777" w:rsidR="00D17AAF" w:rsidRPr="00882119" w:rsidRDefault="00D17AAF" w:rsidP="000735DE">
      <w:pPr>
        <w:ind w:left="709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- práce na elektrických zařízeních</w:t>
      </w:r>
    </w:p>
    <w:p w14:paraId="79BD3538" w14:textId="77777777" w:rsidR="00D17AAF" w:rsidRPr="00882119" w:rsidRDefault="00D17AAF" w:rsidP="000735DE">
      <w:pPr>
        <w:ind w:left="709"/>
        <w:rPr>
          <w:rFonts w:ascii="Arial" w:hAnsi="Arial" w:cs="Arial"/>
          <w:color w:val="000000" w:themeColor="text1"/>
          <w:sz w:val="22"/>
          <w:szCs w:val="22"/>
        </w:rPr>
      </w:pPr>
    </w:p>
    <w:p w14:paraId="6AAFA22C" w14:textId="77777777" w:rsidR="00D17AAF" w:rsidRPr="00882119" w:rsidRDefault="00D17AAF" w:rsidP="007A48F8">
      <w:pPr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Tyto osoby musí prokázat znalost místních provozních a bezpečnostních předpisů, protipožárních opatř</w:t>
      </w:r>
      <w:r w:rsidR="003B7790" w:rsidRPr="00882119">
        <w:rPr>
          <w:rFonts w:ascii="Arial" w:hAnsi="Arial" w:cs="Arial"/>
          <w:color w:val="000000" w:themeColor="text1"/>
          <w:sz w:val="22"/>
          <w:szCs w:val="22"/>
        </w:rPr>
        <w:t>en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í, první pomoci při úrazech elektřinou a znalost postupu a způsobu hlášení závad na svěřeném zařízení.</w:t>
      </w:r>
    </w:p>
    <w:p w14:paraId="3D861302" w14:textId="77777777" w:rsidR="00FC4065" w:rsidRDefault="00FC4065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240F0676" w14:textId="34F887FF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B.2.6 Základní charakteristika objektů</w:t>
      </w:r>
    </w:p>
    <w:p w14:paraId="6F779223" w14:textId="77777777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a) stavební řešení:</w:t>
      </w:r>
    </w:p>
    <w:p w14:paraId="592E4E89" w14:textId="263C0E69" w:rsidR="00D17AAF" w:rsidRPr="00882119" w:rsidRDefault="00FE7646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>Hliníkové střešní</w:t>
      </w:r>
      <w:r w:rsidR="00D17AAF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konstrukce</w:t>
      </w:r>
      <w:r w:rsidR="00B667C3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D17AAF" w:rsidRPr="00882119">
        <w:rPr>
          <w:rFonts w:ascii="Arial" w:hAnsi="Arial" w:cs="Arial"/>
          <w:bCs/>
          <w:color w:val="000000" w:themeColor="text1"/>
          <w:sz w:val="22"/>
          <w:szCs w:val="22"/>
        </w:rPr>
        <w:t>s FV panely na střechu, měniče a rozvaděč bud</w:t>
      </w:r>
      <w:r w:rsidR="00FC4065">
        <w:rPr>
          <w:rFonts w:ascii="Arial" w:hAnsi="Arial" w:cs="Arial"/>
          <w:bCs/>
          <w:color w:val="000000" w:themeColor="text1"/>
          <w:sz w:val="22"/>
          <w:szCs w:val="22"/>
        </w:rPr>
        <w:t>e</w:t>
      </w:r>
      <w:r w:rsidR="00D17AAF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umístěn </w:t>
      </w:r>
      <w:r w:rsidR="00411743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dle požadavků PBŘ </w:t>
      </w:r>
      <w:r w:rsidR="004507E7">
        <w:rPr>
          <w:rFonts w:ascii="Arial" w:hAnsi="Arial" w:cs="Arial"/>
          <w:bCs/>
          <w:color w:val="000000" w:themeColor="text1"/>
          <w:sz w:val="22"/>
          <w:szCs w:val="22"/>
        </w:rPr>
        <w:t>na venkovním plášti budovy</w:t>
      </w:r>
      <w:r w:rsidR="00D17AAF" w:rsidRPr="00882119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6087C77E" w14:textId="77777777" w:rsidR="00240D40" w:rsidRPr="00882119" w:rsidRDefault="00240D40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3FD11ED" w14:textId="77777777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b) konstrukční a materiálové řešení:</w:t>
      </w:r>
    </w:p>
    <w:p w14:paraId="2EA5932E" w14:textId="690198F3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Konstrukční systém </w:t>
      </w:r>
      <w:r w:rsidR="00D863B3" w:rsidRPr="00882119">
        <w:rPr>
          <w:rFonts w:ascii="Arial" w:hAnsi="Arial" w:cs="Arial"/>
          <w:bCs/>
          <w:color w:val="000000" w:themeColor="text1"/>
          <w:sz w:val="22"/>
          <w:szCs w:val="22"/>
        </w:rPr>
        <w:t>se skládá z příchytných prvků a nosných hliníkových profilů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, materiály jsou běžně používané pro výstavbu FVE, hliníkové konstrukce, FV panely v Al rámu, </w:t>
      </w:r>
      <w:r w:rsidR="00CB069F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kabelové rošty, 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>propojovací kabeláž</w:t>
      </w:r>
      <w:r w:rsidR="006F01D2">
        <w:rPr>
          <w:rFonts w:ascii="Arial" w:hAnsi="Arial" w:cs="Arial"/>
          <w:bCs/>
          <w:color w:val="000000" w:themeColor="text1"/>
          <w:sz w:val="22"/>
          <w:szCs w:val="22"/>
        </w:rPr>
        <w:t>,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rozvaděč</w:t>
      </w:r>
      <w:r w:rsidR="006F01D2">
        <w:rPr>
          <w:rFonts w:ascii="Arial" w:hAnsi="Arial" w:cs="Arial"/>
          <w:bCs/>
          <w:color w:val="000000" w:themeColor="text1"/>
          <w:sz w:val="22"/>
          <w:szCs w:val="22"/>
        </w:rPr>
        <w:t xml:space="preserve"> a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střídač.</w:t>
      </w:r>
    </w:p>
    <w:p w14:paraId="210C1CA3" w14:textId="77777777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68B35348" w14:textId="77777777" w:rsidR="005A0892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c) mechanická odolnost a stabilita:</w:t>
      </w:r>
    </w:p>
    <w:p w14:paraId="428EE898" w14:textId="64574AA8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Střešní FV konstrukce budou </w:t>
      </w:r>
      <w:r w:rsidR="00C0141F">
        <w:rPr>
          <w:rFonts w:ascii="Arial" w:hAnsi="Arial" w:cs="Arial"/>
          <w:bCs/>
          <w:color w:val="000000" w:themeColor="text1"/>
          <w:sz w:val="22"/>
          <w:szCs w:val="22"/>
        </w:rPr>
        <w:t>namontovány</w:t>
      </w:r>
      <w:r w:rsidR="005473BE">
        <w:rPr>
          <w:rFonts w:ascii="Arial" w:hAnsi="Arial" w:cs="Arial"/>
          <w:bCs/>
          <w:color w:val="000000" w:themeColor="text1"/>
          <w:sz w:val="22"/>
          <w:szCs w:val="22"/>
        </w:rPr>
        <w:t xml:space="preserve"> na</w:t>
      </w:r>
      <w:r w:rsidR="0006350B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střešní konstrukc</w:t>
      </w:r>
      <w:r w:rsidR="005473BE">
        <w:rPr>
          <w:rFonts w:ascii="Arial" w:hAnsi="Arial" w:cs="Arial"/>
          <w:bCs/>
          <w:color w:val="000000" w:themeColor="text1"/>
          <w:sz w:val="22"/>
          <w:szCs w:val="22"/>
        </w:rPr>
        <w:t>i</w:t>
      </w:r>
      <w:r w:rsidR="008E5DB5" w:rsidRPr="00882119">
        <w:rPr>
          <w:rFonts w:ascii="Arial" w:hAnsi="Arial" w:cs="Arial"/>
          <w:bCs/>
          <w:color w:val="000000" w:themeColor="text1"/>
          <w:sz w:val="22"/>
          <w:szCs w:val="22"/>
        </w:rPr>
        <w:t>.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915965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Statické posouzení rozložení </w:t>
      </w:r>
      <w:r w:rsidR="00090FDE" w:rsidRPr="00882119">
        <w:rPr>
          <w:rFonts w:ascii="Arial" w:hAnsi="Arial" w:cs="Arial"/>
          <w:bCs/>
          <w:color w:val="000000" w:themeColor="text1"/>
          <w:sz w:val="22"/>
          <w:szCs w:val="22"/>
        </w:rPr>
        <w:t>FV konstrukcí vč. panelů</w:t>
      </w:r>
      <w:r w:rsidR="00915965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prvků tvoří samostatný dokument.</w:t>
      </w:r>
    </w:p>
    <w:p w14:paraId="7F7DD739" w14:textId="77777777" w:rsidR="00D17AAF" w:rsidRPr="00882119" w:rsidRDefault="00D17AA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19B694E7" w14:textId="77777777" w:rsidR="006A5FCF" w:rsidRPr="00882119" w:rsidRDefault="006A5FCF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B.2.7 Základní charakteristika technických a technologických zařízení</w:t>
      </w:r>
    </w:p>
    <w:p w14:paraId="0C7B2AAD" w14:textId="77E5B189" w:rsidR="006A5FCF" w:rsidRPr="00882119" w:rsidRDefault="006A5FCF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a) technické řešení</w:t>
      </w:r>
      <w:r w:rsidR="008A2560" w:rsidRPr="00882119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14:paraId="6C20F0A2" w14:textId="58267FA5" w:rsidR="006A5FCF" w:rsidRPr="00882119" w:rsidRDefault="006A5FC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Zapojení FV panelů do </w:t>
      </w:r>
      <w:proofErr w:type="spellStart"/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>stri</w:t>
      </w:r>
      <w:r w:rsidR="008E5DB5" w:rsidRPr="00882119">
        <w:rPr>
          <w:rFonts w:ascii="Arial" w:hAnsi="Arial" w:cs="Arial"/>
          <w:bCs/>
          <w:color w:val="000000" w:themeColor="text1"/>
          <w:sz w:val="22"/>
          <w:szCs w:val="22"/>
        </w:rPr>
        <w:t>n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>gů</w:t>
      </w:r>
      <w:proofErr w:type="spellEnd"/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>, následně do střídač</w:t>
      </w:r>
      <w:r w:rsidR="004E2948" w:rsidRPr="00882119">
        <w:rPr>
          <w:rFonts w:ascii="Arial" w:hAnsi="Arial" w:cs="Arial"/>
          <w:bCs/>
          <w:color w:val="000000" w:themeColor="text1"/>
          <w:sz w:val="22"/>
          <w:szCs w:val="22"/>
        </w:rPr>
        <w:t>e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DC/AC, přes systém ochran </w:t>
      </w:r>
      <w:r w:rsidR="00E63E0F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a následné 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>napojen</w:t>
      </w:r>
      <w:r w:rsidR="00E63E0F" w:rsidRPr="00882119">
        <w:rPr>
          <w:rFonts w:ascii="Arial" w:hAnsi="Arial" w:cs="Arial"/>
          <w:bCs/>
          <w:color w:val="000000" w:themeColor="text1"/>
          <w:sz w:val="22"/>
          <w:szCs w:val="22"/>
        </w:rPr>
        <w:t>í</w:t>
      </w: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do elektroinstalace objektu. Detailní popis viz Technická zpráva</w:t>
      </w:r>
      <w:r w:rsidR="00A75F86" w:rsidRPr="00882119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46BC631F" w14:textId="77777777" w:rsidR="006A5FCF" w:rsidRPr="00882119" w:rsidRDefault="006A5FCF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4433883C" w14:textId="342A8054" w:rsidR="00D17AAF" w:rsidRPr="00882119" w:rsidRDefault="006A5FCF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color w:val="000000" w:themeColor="text1"/>
          <w:sz w:val="22"/>
          <w:szCs w:val="22"/>
        </w:rPr>
        <w:t>b) výčet technických a technologických zařízení</w:t>
      </w:r>
      <w:r w:rsidR="008A2560" w:rsidRPr="00882119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14:paraId="07FE35D3" w14:textId="0609D327" w:rsidR="006C48F6" w:rsidRPr="00882119" w:rsidRDefault="006A5FCF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FV panely, střešní konstrukce, propojovací kabeláž, střídač DC/AC a rozvaděč vč. elektroinstalace a ochran.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FVE tvoří jeden technologický celek.</w:t>
      </w:r>
    </w:p>
    <w:p w14:paraId="3E6392D4" w14:textId="77777777" w:rsidR="006A5FCF" w:rsidRPr="00882119" w:rsidRDefault="006A5FCF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0FA79D07" w14:textId="77777777" w:rsidR="00C378B8" w:rsidRDefault="00C378B8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5B5A7404" w14:textId="77777777" w:rsidR="00FC4065" w:rsidRDefault="00FC4065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0D04AB2E" w14:textId="5B94179B" w:rsidR="00A54BF9" w:rsidRPr="00882119" w:rsidRDefault="00A54BF9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lastRenderedPageBreak/>
        <w:t>B.2.8 Zásady požárně bezpečnostního řešení</w:t>
      </w:r>
    </w:p>
    <w:p w14:paraId="0727C73A" w14:textId="77777777" w:rsidR="00A54BF9" w:rsidRPr="00882119" w:rsidRDefault="00A54B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Viz samostatný dokument.</w:t>
      </w:r>
    </w:p>
    <w:p w14:paraId="1C12A270" w14:textId="77777777" w:rsidR="00AA02E4" w:rsidRPr="00882119" w:rsidRDefault="000725D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Požární bezpečnost obecně: </w:t>
      </w:r>
    </w:p>
    <w:p w14:paraId="11EE562B" w14:textId="77777777" w:rsidR="00AA02E4" w:rsidRPr="00882119" w:rsidRDefault="00AA02E4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Požární bezpečnost instalace fotovoltaické elektrárny a její napojení do elektroinstalace objektu je řešena dle ČSN 73 0834, ČSN 73 0804 a norem souvisejících.</w:t>
      </w:r>
    </w:p>
    <w:p w14:paraId="7F6C5AED" w14:textId="77777777" w:rsidR="00AA02E4" w:rsidRPr="00882119" w:rsidRDefault="00AA02E4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Požadavky na požární odolnost konstrukcí FV panelů se nestanoví, jedná se o případ podle čl. 9.8.7 ČSN 73 0804, tj. konstrukce podporující technologické zařízení. Ty mají vykazovat požární odolnost dle tabulky 10, položka 8 v případech, kde by zřícení těchto konstrukcí přispělo k rozšíření požáru. Rám, tj. konstrukce podporující technologické zařízení, je z nehořlavých materiálů, množství a hmotnost kabelů nepřesáhne požární zatížení odpovídající prostoru bez požárního rizika.</w:t>
      </w:r>
    </w:p>
    <w:p w14:paraId="7AE935D9" w14:textId="77777777" w:rsidR="00AA02E4" w:rsidRPr="00882119" w:rsidRDefault="00AA02E4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Podle čl. 6.2.1 ČSN 73 0810 všechny prostupy rozvodů a instalací požárně dělícími konstrukcemi musí být požárně utěsněny v souladu s ČSN 73 0810 kapitola 6.2.</w:t>
      </w:r>
    </w:p>
    <w:p w14:paraId="5FC3BA7E" w14:textId="77777777" w:rsidR="00AA02E4" w:rsidRPr="00882119" w:rsidRDefault="00AA02E4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V souladu s čl. 7.5 ČSN 730804 otevřené technologické zařízení nemusí být vybaveno stabilním hasícím zařízením.</w:t>
      </w:r>
    </w:p>
    <w:p w14:paraId="72D66CEE" w14:textId="77777777" w:rsidR="00AA02E4" w:rsidRPr="00882119" w:rsidRDefault="00AA02E4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V souladu s čl. 7.5 ČSN 730804 se u otevřeného technologického zařízení neuvažuje instalace samočinného odvětracího zařízení.</w:t>
      </w:r>
    </w:p>
    <w:p w14:paraId="271DDBA7" w14:textId="77777777" w:rsidR="00AA02E4" w:rsidRPr="00882119" w:rsidRDefault="00AA02E4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V souladu s čl. 7.2.1 ČSN 730804 otevřené technologické zařízení nemusí být vybaveno elektrickou požární signalizací.</w:t>
      </w:r>
    </w:p>
    <w:p w14:paraId="3F804C71" w14:textId="77777777" w:rsidR="000725D9" w:rsidRPr="00882119" w:rsidRDefault="000725D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Zhotovitel v oblasti PO je povinen:</w:t>
      </w:r>
    </w:p>
    <w:p w14:paraId="38015C6C" w14:textId="77777777" w:rsidR="000725D9" w:rsidRPr="00882119" w:rsidRDefault="000725D9" w:rsidP="000735DE">
      <w:pPr>
        <w:numPr>
          <w:ilvl w:val="0"/>
          <w:numId w:val="3"/>
        </w:numPr>
        <w:tabs>
          <w:tab w:val="clear" w:pos="1440"/>
          <w:tab w:val="num" w:pos="900"/>
        </w:tabs>
        <w:spacing w:before="120"/>
        <w:ind w:left="900"/>
        <w:rPr>
          <w:rFonts w:ascii="Arial" w:hAnsi="Arial" w:cs="Arial"/>
          <w:color w:val="000000" w:themeColor="text1"/>
          <w:sz w:val="22"/>
        </w:rPr>
      </w:pPr>
      <w:r w:rsidRPr="00882119">
        <w:rPr>
          <w:rFonts w:ascii="Arial" w:hAnsi="Arial" w:cs="Arial"/>
          <w:color w:val="000000" w:themeColor="text1"/>
          <w:sz w:val="22"/>
        </w:rPr>
        <w:t>Zajistit zákaz kouření, svařování, manipulaci s otevřeným ohněm a požárně nebezpečnými látkami, zejména v prostorách se zvýšeným požárním nebezpečím, § 4, Zákona o požární ochraně číslo 133/1985 Sb. ve znění pozdějších předpisů.</w:t>
      </w:r>
    </w:p>
    <w:p w14:paraId="27437F1E" w14:textId="77777777" w:rsidR="000725D9" w:rsidRPr="00882119" w:rsidRDefault="000725D9" w:rsidP="000735DE">
      <w:pPr>
        <w:numPr>
          <w:ilvl w:val="0"/>
          <w:numId w:val="3"/>
        </w:numPr>
        <w:tabs>
          <w:tab w:val="clear" w:pos="1440"/>
          <w:tab w:val="num" w:pos="900"/>
        </w:tabs>
        <w:spacing w:before="120"/>
        <w:ind w:left="900"/>
        <w:rPr>
          <w:rFonts w:ascii="Arial" w:hAnsi="Arial" w:cs="Arial"/>
          <w:color w:val="000000" w:themeColor="text1"/>
          <w:sz w:val="22"/>
        </w:rPr>
      </w:pPr>
      <w:r w:rsidRPr="00882119">
        <w:rPr>
          <w:rFonts w:ascii="Arial" w:hAnsi="Arial" w:cs="Arial"/>
          <w:color w:val="000000" w:themeColor="text1"/>
          <w:sz w:val="22"/>
        </w:rPr>
        <w:t>Zajistit volný přístup k hasicím přístrojům, požárním hydrantům a požárním zařízením.</w:t>
      </w:r>
    </w:p>
    <w:p w14:paraId="63705A3E" w14:textId="77777777" w:rsidR="000725D9" w:rsidRPr="00882119" w:rsidRDefault="000725D9" w:rsidP="000735DE">
      <w:pPr>
        <w:numPr>
          <w:ilvl w:val="0"/>
          <w:numId w:val="3"/>
        </w:numPr>
        <w:tabs>
          <w:tab w:val="clear" w:pos="1440"/>
          <w:tab w:val="num" w:pos="900"/>
        </w:tabs>
        <w:spacing w:before="120"/>
        <w:ind w:left="900"/>
        <w:rPr>
          <w:rFonts w:ascii="Arial" w:hAnsi="Arial" w:cs="Arial"/>
          <w:color w:val="000000" w:themeColor="text1"/>
          <w:sz w:val="22"/>
        </w:rPr>
      </w:pPr>
      <w:r w:rsidRPr="00882119">
        <w:rPr>
          <w:rFonts w:ascii="Arial" w:hAnsi="Arial" w:cs="Arial"/>
          <w:color w:val="000000" w:themeColor="text1"/>
          <w:sz w:val="22"/>
        </w:rPr>
        <w:t>Řádně označit své prostory, objekty, pracoviště, ve vztahu k požární ochraně v souladu s NV 375/2017 Sb.</w:t>
      </w:r>
    </w:p>
    <w:p w14:paraId="6842ED23" w14:textId="77777777" w:rsidR="000725D9" w:rsidRPr="00882119" w:rsidRDefault="000725D9" w:rsidP="000735DE">
      <w:pPr>
        <w:numPr>
          <w:ilvl w:val="0"/>
          <w:numId w:val="3"/>
        </w:numPr>
        <w:tabs>
          <w:tab w:val="clear" w:pos="1440"/>
          <w:tab w:val="num" w:pos="900"/>
        </w:tabs>
        <w:spacing w:before="120"/>
        <w:ind w:left="900"/>
        <w:rPr>
          <w:rFonts w:ascii="Arial" w:hAnsi="Arial" w:cs="Arial"/>
          <w:color w:val="000000" w:themeColor="text1"/>
          <w:sz w:val="22"/>
        </w:rPr>
      </w:pPr>
      <w:r w:rsidRPr="00882119">
        <w:rPr>
          <w:rFonts w:ascii="Arial" w:hAnsi="Arial" w:cs="Arial"/>
          <w:color w:val="000000" w:themeColor="text1"/>
          <w:sz w:val="22"/>
        </w:rPr>
        <w:t xml:space="preserve">Nahlásit zástupci objednatele druhy, množství, počet skladovaných hořlavých látek a materiálů, tyto ukládat a skladovat dle ČSN 65 0201. </w:t>
      </w:r>
    </w:p>
    <w:p w14:paraId="6A905824" w14:textId="77777777" w:rsidR="000725D9" w:rsidRPr="00882119" w:rsidRDefault="000725D9" w:rsidP="000735DE">
      <w:pPr>
        <w:numPr>
          <w:ilvl w:val="0"/>
          <w:numId w:val="3"/>
        </w:numPr>
        <w:tabs>
          <w:tab w:val="clear" w:pos="1440"/>
          <w:tab w:val="num" w:pos="900"/>
        </w:tabs>
        <w:spacing w:before="120"/>
        <w:ind w:left="900"/>
        <w:rPr>
          <w:rFonts w:ascii="Arial" w:hAnsi="Arial" w:cs="Arial"/>
          <w:color w:val="000000" w:themeColor="text1"/>
          <w:sz w:val="22"/>
        </w:rPr>
      </w:pPr>
      <w:r w:rsidRPr="00882119">
        <w:rPr>
          <w:rFonts w:ascii="Arial" w:hAnsi="Arial" w:cs="Arial"/>
          <w:color w:val="000000" w:themeColor="text1"/>
          <w:sz w:val="22"/>
        </w:rPr>
        <w:t>Bez odkladu nahlásit zástupci objednatele každý vznik požáru v prostorách nebo objektech, ve kterých provádí zhotovení díla a dále postupovat podle § 5 Zákona č. 133 /1985 Sb., ve znění pozdějších předpisů.</w:t>
      </w:r>
    </w:p>
    <w:p w14:paraId="3E9243A8" w14:textId="77777777" w:rsidR="000725D9" w:rsidRPr="00882119" w:rsidRDefault="000725D9" w:rsidP="000735DE">
      <w:pPr>
        <w:numPr>
          <w:ilvl w:val="0"/>
          <w:numId w:val="3"/>
        </w:numPr>
        <w:tabs>
          <w:tab w:val="clear" w:pos="1440"/>
          <w:tab w:val="num" w:pos="900"/>
        </w:tabs>
        <w:spacing w:before="120"/>
        <w:ind w:left="900"/>
        <w:rPr>
          <w:rFonts w:ascii="Arial" w:hAnsi="Arial" w:cs="Arial"/>
          <w:color w:val="000000" w:themeColor="text1"/>
          <w:sz w:val="22"/>
        </w:rPr>
      </w:pPr>
      <w:r w:rsidRPr="00882119">
        <w:rPr>
          <w:rFonts w:ascii="Arial" w:hAnsi="Arial" w:cs="Arial"/>
          <w:color w:val="000000" w:themeColor="text1"/>
          <w:sz w:val="22"/>
        </w:rPr>
        <w:t>Nahradit všechny škody a náklady objednatele, spojené s případným zaviněným požárem nebo použitím věcných prostředků požární ochrany a použitím požární techniky nebo požárně bezpečnostního zařízení.</w:t>
      </w:r>
    </w:p>
    <w:p w14:paraId="0C3A5110" w14:textId="77777777" w:rsidR="000725D9" w:rsidRPr="00882119" w:rsidRDefault="000725D9" w:rsidP="000735DE">
      <w:pPr>
        <w:numPr>
          <w:ilvl w:val="0"/>
          <w:numId w:val="3"/>
        </w:numPr>
        <w:tabs>
          <w:tab w:val="clear" w:pos="1440"/>
          <w:tab w:val="num" w:pos="900"/>
        </w:tabs>
        <w:spacing w:before="120"/>
        <w:ind w:left="900"/>
        <w:rPr>
          <w:rFonts w:ascii="Arial" w:hAnsi="Arial" w:cs="Arial"/>
          <w:color w:val="000000" w:themeColor="text1"/>
          <w:sz w:val="22"/>
        </w:rPr>
      </w:pPr>
      <w:r w:rsidRPr="00882119">
        <w:rPr>
          <w:rFonts w:ascii="Arial" w:hAnsi="Arial" w:cs="Arial"/>
          <w:color w:val="000000" w:themeColor="text1"/>
          <w:sz w:val="22"/>
        </w:rPr>
        <w:t>Dodržovat technické podmínky a návody, vztahující se k požární bezpečnosti výrobků nebo činností.</w:t>
      </w:r>
    </w:p>
    <w:p w14:paraId="34447BCD" w14:textId="77777777" w:rsidR="000725D9" w:rsidRPr="00882119" w:rsidRDefault="000725D9" w:rsidP="000735DE">
      <w:pPr>
        <w:numPr>
          <w:ilvl w:val="0"/>
          <w:numId w:val="3"/>
        </w:numPr>
        <w:tabs>
          <w:tab w:val="clear" w:pos="1440"/>
          <w:tab w:val="num" w:pos="900"/>
        </w:tabs>
        <w:spacing w:before="120"/>
        <w:ind w:left="900"/>
        <w:rPr>
          <w:rFonts w:ascii="Arial" w:hAnsi="Arial" w:cs="Arial"/>
          <w:color w:val="000000" w:themeColor="text1"/>
          <w:sz w:val="22"/>
        </w:rPr>
      </w:pPr>
      <w:r w:rsidRPr="00882119">
        <w:rPr>
          <w:rFonts w:ascii="Arial" w:hAnsi="Arial" w:cs="Arial"/>
          <w:color w:val="000000" w:themeColor="text1"/>
          <w:sz w:val="22"/>
        </w:rPr>
        <w:t>Při svařování postupovat v souladu s vyhláškou Ministerstva vnitra ČR č. 87/2000 Sb.</w:t>
      </w:r>
    </w:p>
    <w:p w14:paraId="424E28A9" w14:textId="77777777" w:rsidR="000725D9" w:rsidRPr="00882119" w:rsidRDefault="000725D9" w:rsidP="000735DE">
      <w:pPr>
        <w:numPr>
          <w:ilvl w:val="0"/>
          <w:numId w:val="3"/>
        </w:numPr>
        <w:tabs>
          <w:tab w:val="clear" w:pos="1440"/>
          <w:tab w:val="num" w:pos="900"/>
        </w:tabs>
        <w:spacing w:before="120"/>
        <w:ind w:left="900"/>
        <w:rPr>
          <w:rFonts w:ascii="Arial" w:hAnsi="Arial" w:cs="Arial"/>
          <w:color w:val="000000" w:themeColor="text1"/>
          <w:sz w:val="22"/>
        </w:rPr>
      </w:pPr>
      <w:r w:rsidRPr="00882119">
        <w:rPr>
          <w:rFonts w:ascii="Arial" w:hAnsi="Arial" w:cs="Arial"/>
          <w:color w:val="000000" w:themeColor="text1"/>
          <w:sz w:val="22"/>
        </w:rPr>
        <w:t>Zajistit volné příjezdové komunikace a nástupní plochy pro požární techniku, únikové cesty a volný přístup k nouzovým východům, rozvodným zařízením el. energie, uzávěrům vody, plynu, topení a produktovodům, k věcným prostředkům požární ochrany a k ručnímu ovládání požárně bezpečnostních zařízení v prostorách, vztahujících se k předanému pracovišti.</w:t>
      </w:r>
    </w:p>
    <w:p w14:paraId="4B7AB648" w14:textId="77777777" w:rsidR="000725D9" w:rsidRPr="00882119" w:rsidRDefault="000725D9" w:rsidP="000735DE">
      <w:pPr>
        <w:spacing w:before="120"/>
        <w:ind w:left="900"/>
        <w:rPr>
          <w:rFonts w:ascii="Arial" w:hAnsi="Arial" w:cs="Arial"/>
          <w:color w:val="000000" w:themeColor="text1"/>
          <w:sz w:val="22"/>
        </w:rPr>
      </w:pPr>
      <w:r w:rsidRPr="00882119">
        <w:rPr>
          <w:rFonts w:ascii="Arial" w:hAnsi="Arial" w:cs="Arial"/>
          <w:color w:val="000000" w:themeColor="text1"/>
          <w:sz w:val="22"/>
        </w:rPr>
        <w:t>Objednatel seznámí zhotovitele s rozmístěním a použitím věcných prostředků požární ochrany. Rozmístění, druhy a počty prostředků požární ochrany budou součástí zápisu o předání pracoviště.</w:t>
      </w:r>
    </w:p>
    <w:p w14:paraId="3DAFCEA9" w14:textId="77777777" w:rsidR="000725D9" w:rsidRPr="00882119" w:rsidRDefault="000725D9" w:rsidP="000735DE">
      <w:pPr>
        <w:spacing w:before="120"/>
        <w:ind w:left="900"/>
        <w:rPr>
          <w:rFonts w:ascii="Arial" w:hAnsi="Arial" w:cs="Arial"/>
          <w:color w:val="000000" w:themeColor="text1"/>
          <w:sz w:val="22"/>
        </w:rPr>
      </w:pPr>
      <w:r w:rsidRPr="00882119">
        <w:rPr>
          <w:rFonts w:ascii="Arial" w:hAnsi="Arial" w:cs="Arial"/>
          <w:color w:val="000000" w:themeColor="text1"/>
          <w:sz w:val="22"/>
        </w:rPr>
        <w:t>Zhotovitel bere na vědomí svoji odpovědnost za průběžné plnění povinností v oblasti požární ochrany po celou dobu provádění smluvních prací – ve smyslu Zákona o požární ochraně č. 133/1985 Sb. ve znění pozdějších předpisů, technických norem, vztahujících se k požární ochraně i obecně platných právních předpisů (např. Zákon č. 183/2006 Sb. ve znění pozdějších předpisů).</w:t>
      </w:r>
    </w:p>
    <w:p w14:paraId="1C97EF74" w14:textId="77777777" w:rsidR="000725D9" w:rsidRPr="00882119" w:rsidRDefault="000725D9" w:rsidP="000735DE">
      <w:pPr>
        <w:spacing w:before="120"/>
        <w:ind w:left="900"/>
        <w:rPr>
          <w:rFonts w:ascii="Arial" w:hAnsi="Arial" w:cs="Arial"/>
          <w:color w:val="000000" w:themeColor="text1"/>
          <w:sz w:val="22"/>
        </w:rPr>
      </w:pPr>
      <w:r w:rsidRPr="00882119">
        <w:rPr>
          <w:rFonts w:ascii="Arial" w:hAnsi="Arial" w:cs="Arial"/>
          <w:color w:val="000000" w:themeColor="text1"/>
          <w:sz w:val="22"/>
        </w:rPr>
        <w:t xml:space="preserve">Zaměstnanci zhotovitele i osoby, zdržující se s jeho vědomím na pracovištích objednatele, jsou při zdolávání požáru, </w:t>
      </w:r>
      <w:proofErr w:type="gramStart"/>
      <w:r w:rsidRPr="00882119">
        <w:rPr>
          <w:rFonts w:ascii="Arial" w:hAnsi="Arial" w:cs="Arial"/>
          <w:color w:val="000000" w:themeColor="text1"/>
          <w:sz w:val="22"/>
        </w:rPr>
        <w:t>živelných</w:t>
      </w:r>
      <w:proofErr w:type="gramEnd"/>
      <w:r w:rsidRPr="00882119">
        <w:rPr>
          <w:rFonts w:ascii="Arial" w:hAnsi="Arial" w:cs="Arial"/>
          <w:color w:val="000000" w:themeColor="text1"/>
          <w:sz w:val="22"/>
        </w:rPr>
        <w:t xml:space="preserve"> pohrom a jiných mimořádných událostí povinni poskytnout přiměřenou osobní pomoc a potřebnou věcnou pomoc.</w:t>
      </w:r>
    </w:p>
    <w:p w14:paraId="0BCA089D" w14:textId="77777777" w:rsidR="00A54BF9" w:rsidRPr="00882119" w:rsidRDefault="00A54B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60B92FD9" w14:textId="77777777" w:rsidR="00A54BF9" w:rsidRPr="00882119" w:rsidRDefault="00A54BF9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B.2.9 Úspora energie a tepelná ochrana</w:t>
      </w:r>
    </w:p>
    <w:p w14:paraId="3B6D763E" w14:textId="02F2C93A" w:rsidR="00A54BF9" w:rsidRPr="00882119" w:rsidRDefault="00A54B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FVE bude primárně určená pro </w:t>
      </w:r>
      <w:r w:rsidR="00262BEA" w:rsidRPr="00882119">
        <w:rPr>
          <w:rFonts w:ascii="Arial" w:hAnsi="Arial" w:cs="Arial"/>
          <w:color w:val="000000" w:themeColor="text1"/>
          <w:sz w:val="22"/>
          <w:szCs w:val="22"/>
        </w:rPr>
        <w:t xml:space="preserve">pokrytí či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snížení spotřeby objektu </w:t>
      </w:r>
      <w:r w:rsidR="00E42D80" w:rsidRPr="00882119">
        <w:rPr>
          <w:rFonts w:ascii="Arial" w:hAnsi="Arial" w:cs="Arial"/>
          <w:color w:val="000000" w:themeColor="text1"/>
          <w:sz w:val="22"/>
          <w:szCs w:val="22"/>
        </w:rPr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vyrobenou el</w:t>
      </w:r>
      <w:r w:rsidR="00E42D80" w:rsidRPr="00882119">
        <w:rPr>
          <w:rFonts w:ascii="Arial" w:hAnsi="Arial" w:cs="Arial"/>
          <w:color w:val="000000" w:themeColor="text1"/>
          <w:sz w:val="22"/>
          <w:szCs w:val="22"/>
        </w:rPr>
        <w:t>.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energii. </w:t>
      </w:r>
    </w:p>
    <w:p w14:paraId="715DFD44" w14:textId="77777777" w:rsidR="00A54BF9" w:rsidRPr="00882119" w:rsidRDefault="00A54B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3DCA0440" w14:textId="6EECBD73" w:rsidR="00A54BF9" w:rsidRPr="00882119" w:rsidRDefault="00A54BF9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B.2.10 Hygienické požadavky na stavby, požadavky na pracovní a komunální prostředí</w:t>
      </w:r>
    </w:p>
    <w:p w14:paraId="0A11F07B" w14:textId="5D89EB55" w:rsidR="006A5FCF" w:rsidRPr="00882119" w:rsidRDefault="00A54B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Zásady řešení parametrů </w:t>
      </w:r>
      <w:proofErr w:type="gramStart"/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stavby - větrání</w:t>
      </w:r>
      <w:proofErr w:type="gramEnd"/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, vytápění, osvětlení, zásobování vodou, odpadů apod., a dále zásady řešení vlivu stavby na okolí - vibrace, hluk, prašnost apod</w:t>
      </w:r>
      <w:r w:rsidR="009B22DE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:</w:t>
      </w:r>
    </w:p>
    <w:p w14:paraId="6D43615E" w14:textId="77777777" w:rsidR="00D61374" w:rsidRPr="00882119" w:rsidRDefault="00D61374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Nejsou dodatečné požadavky na vybavení stávající budovy/areálu. FV</w:t>
      </w:r>
      <w:r w:rsidR="00165695" w:rsidRPr="00882119">
        <w:rPr>
          <w:rFonts w:ascii="Arial" w:hAnsi="Arial" w:cs="Arial"/>
          <w:color w:val="000000" w:themeColor="text1"/>
          <w:sz w:val="22"/>
          <w:szCs w:val="22"/>
        </w:rPr>
        <w:t>E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nevydává vibrace ani hluk ani </w:t>
      </w:r>
      <w:r w:rsidR="00165695" w:rsidRPr="00882119">
        <w:rPr>
          <w:rFonts w:ascii="Arial" w:hAnsi="Arial" w:cs="Arial"/>
          <w:color w:val="000000" w:themeColor="text1"/>
          <w:sz w:val="22"/>
          <w:szCs w:val="22"/>
        </w:rPr>
        <w:t xml:space="preserve">nezvyšuje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prašnost.</w:t>
      </w:r>
    </w:p>
    <w:p w14:paraId="4CFB4650" w14:textId="2B9356F3" w:rsidR="00784311" w:rsidRPr="00882119" w:rsidRDefault="00784311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Provoz FVE bude bez přítomnosti stálé obsluhy. Bude zajištěný pouze občasný</w:t>
      </w:r>
      <w:r w:rsidR="007A48F8" w:rsidRPr="008821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dohled a servis. Před zahájením zkušebního provozu budou zpracovány provozní předpisy, v nichž budou uvedeny povinnosti jednotlivých pracovníků. Podkladem pro provozní předpisy budou zákony uvedené v</w:t>
      </w:r>
      <w:r w:rsidR="004E2948" w:rsidRPr="00882119">
        <w:rPr>
          <w:rFonts w:ascii="Arial" w:hAnsi="Arial" w:cs="Arial"/>
          <w:color w:val="000000" w:themeColor="text1"/>
          <w:sz w:val="22"/>
          <w:szCs w:val="22"/>
        </w:rPr>
        <w:t> 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bodu</w:t>
      </w:r>
      <w:r w:rsidR="004E2948" w:rsidRPr="008821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B.2.5, a také ve vyhlášce č. 50/1978 Sb. (o odborné způsobilosti v elektrotechnice).</w:t>
      </w:r>
      <w:r w:rsidR="007A48F8" w:rsidRPr="008821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Podmínky požární ochrany, hygienické podmínky apod. jsou dány příslušnými předpisy a</w:t>
      </w:r>
      <w:r w:rsidR="007A48F8" w:rsidRPr="008821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normami ČSN. FVE nebude mít vliv na okolí z hlediska hluku při provozu, </w:t>
      </w:r>
      <w:proofErr w:type="gramStart"/>
      <w:r w:rsidRPr="00882119">
        <w:rPr>
          <w:rFonts w:ascii="Arial" w:hAnsi="Arial" w:cs="Arial"/>
          <w:color w:val="000000" w:themeColor="text1"/>
          <w:sz w:val="22"/>
          <w:szCs w:val="22"/>
        </w:rPr>
        <w:t>prašnosti,</w:t>
      </w:r>
      <w:proofErr w:type="gramEnd"/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apod.</w:t>
      </w:r>
    </w:p>
    <w:p w14:paraId="5EC54BF1" w14:textId="77777777" w:rsidR="00784311" w:rsidRPr="00882119" w:rsidRDefault="00784311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Během výstavby nebudou překračovány hygienické limity.</w:t>
      </w:r>
    </w:p>
    <w:p w14:paraId="51FF576F" w14:textId="77777777" w:rsidR="00784311" w:rsidRPr="00882119" w:rsidRDefault="00784311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4BCA12F8" w14:textId="44751AC8" w:rsidR="009B22DE" w:rsidRPr="00882119" w:rsidRDefault="009B22DE" w:rsidP="00F86DEE">
      <w:pPr>
        <w:ind w:left="0"/>
        <w:jc w:val="left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B.2.11 Zásady ochrany stavby před negativními účinky vnějšího prostředí</w:t>
      </w:r>
    </w:p>
    <w:p w14:paraId="22467F2D" w14:textId="77777777" w:rsidR="009B22DE" w:rsidRPr="00882119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a) ochrana před pronikáním radonu z podloží: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158D9330" w14:textId="5D0AF26F" w:rsidR="008A2924" w:rsidRPr="00882119" w:rsidRDefault="008A2924" w:rsidP="008A2924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Ochrana před pronikáním radonu není </w:t>
      </w:r>
      <w:r w:rsidR="00A55D1A" w:rsidRPr="00882119">
        <w:rPr>
          <w:rFonts w:ascii="Arial" w:hAnsi="Arial" w:cs="Arial"/>
          <w:color w:val="000000" w:themeColor="text1"/>
          <w:sz w:val="22"/>
          <w:szCs w:val="22"/>
        </w:rPr>
        <w:t xml:space="preserve">pro provoz FVE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řešena, neboť je využito </w:t>
      </w:r>
      <w:r w:rsidR="00B85CCF" w:rsidRPr="00882119">
        <w:rPr>
          <w:rFonts w:ascii="Arial" w:hAnsi="Arial" w:cs="Arial"/>
          <w:color w:val="000000" w:themeColor="text1"/>
          <w:sz w:val="22"/>
          <w:szCs w:val="22"/>
        </w:rPr>
        <w:t xml:space="preserve">ochrany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stávající </w:t>
      </w:r>
      <w:proofErr w:type="gramStart"/>
      <w:r w:rsidRPr="00882119">
        <w:rPr>
          <w:rFonts w:ascii="Arial" w:hAnsi="Arial" w:cs="Arial"/>
          <w:color w:val="000000" w:themeColor="text1"/>
          <w:sz w:val="22"/>
          <w:szCs w:val="22"/>
        </w:rPr>
        <w:t>budovy</w:t>
      </w:r>
      <w:proofErr w:type="gramEnd"/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na které bude FVE instalována</w:t>
      </w:r>
      <w:r w:rsidR="00B85CCF" w:rsidRPr="0088211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26EE0DA1" w14:textId="77777777" w:rsidR="008A2924" w:rsidRPr="00882119" w:rsidRDefault="008A2924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46B40153" w14:textId="77777777" w:rsidR="009B22DE" w:rsidRPr="00882119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b) ochrana před bludnými proudy:</w:t>
      </w:r>
    </w:p>
    <w:p w14:paraId="02A39C21" w14:textId="77777777" w:rsidR="009B22DE" w:rsidRPr="00882119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DC soustava zapojena jako Izolovaná (IT) AC část chráněna izolací.</w:t>
      </w:r>
      <w:r w:rsidR="00165695" w:rsidRPr="00882119">
        <w:rPr>
          <w:rFonts w:ascii="Arial" w:hAnsi="Arial" w:cs="Arial"/>
          <w:color w:val="000000" w:themeColor="text1"/>
          <w:sz w:val="22"/>
          <w:szCs w:val="22"/>
        </w:rPr>
        <w:t xml:space="preserve"> AC soustava řešena stejně jako elektroinstalace budovy.</w:t>
      </w:r>
    </w:p>
    <w:p w14:paraId="59A962B2" w14:textId="77777777" w:rsidR="002B7CE8" w:rsidRPr="00882119" w:rsidRDefault="002B7CE8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523C3629" w14:textId="16116E64" w:rsidR="009B22DE" w:rsidRPr="00882119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c) ochrana před technickou seizmicitou</w:t>
      </w:r>
      <w:r w:rsidR="008B4A6A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:</w:t>
      </w:r>
    </w:p>
    <w:p w14:paraId="6AF69829" w14:textId="77777777" w:rsidR="009B22DE" w:rsidRPr="00882119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Dle parametrů stávající budovy.</w:t>
      </w:r>
    </w:p>
    <w:p w14:paraId="113851DC" w14:textId="77777777" w:rsidR="009B22DE" w:rsidRPr="00882119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38A92D3A" w14:textId="77777777" w:rsidR="009B22DE" w:rsidRPr="00882119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d) ochrana před hlukem:</w:t>
      </w:r>
    </w:p>
    <w:p w14:paraId="785BD9A5" w14:textId="542E4C35" w:rsidR="00263CF5" w:rsidRPr="00882119" w:rsidRDefault="00263CF5" w:rsidP="00263CF5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Není vyžadována</w:t>
      </w:r>
      <w:r w:rsidR="00A86BCC" w:rsidRPr="00882119">
        <w:rPr>
          <w:rFonts w:ascii="Arial" w:hAnsi="Arial" w:cs="Arial"/>
          <w:color w:val="000000" w:themeColor="text1"/>
          <w:sz w:val="22"/>
          <w:szCs w:val="22"/>
        </w:rPr>
        <w:t>, FVE nevydává hluk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6A985A9" w14:textId="77777777" w:rsidR="00CC613C" w:rsidRDefault="00CC613C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057B7DF7" w14:textId="77BF72F1" w:rsidR="009B22DE" w:rsidRPr="00882119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e) protipovodňová opatření:</w:t>
      </w:r>
    </w:p>
    <w:p w14:paraId="6D9C248D" w14:textId="0F2E7555" w:rsidR="009B22DE" w:rsidRPr="00882119" w:rsidRDefault="008342C6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FVE bude realizovaná na střeše budovy, protipovodňová op</w:t>
      </w:r>
      <w:r w:rsidR="00DE6A19" w:rsidRPr="00882119">
        <w:rPr>
          <w:rFonts w:ascii="Arial" w:hAnsi="Arial" w:cs="Arial"/>
          <w:color w:val="000000" w:themeColor="text1"/>
          <w:sz w:val="22"/>
          <w:szCs w:val="22"/>
        </w:rPr>
        <w:t>a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tření</w:t>
      </w:r>
      <w:r w:rsidR="00DE6A19" w:rsidRPr="00882119">
        <w:rPr>
          <w:rFonts w:ascii="Arial" w:hAnsi="Arial" w:cs="Arial"/>
          <w:color w:val="000000" w:themeColor="text1"/>
          <w:sz w:val="22"/>
          <w:szCs w:val="22"/>
        </w:rPr>
        <w:t xml:space="preserve"> nejsou vyžadována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A331B6D" w14:textId="77777777" w:rsidR="009B22DE" w:rsidRPr="00882119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35AFF526" w14:textId="35C4C0DB" w:rsidR="00D61374" w:rsidRPr="00882119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f) ostatní </w:t>
      </w:r>
      <w:proofErr w:type="gramStart"/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účinky - vliv</w:t>
      </w:r>
      <w:proofErr w:type="gramEnd"/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poddolování, výskyt metanu apod:</w:t>
      </w:r>
    </w:p>
    <w:p w14:paraId="3A5C7065" w14:textId="0457FCD3" w:rsidR="009B22DE" w:rsidRPr="00882119" w:rsidRDefault="009E423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Nevyskytují se.</w:t>
      </w:r>
    </w:p>
    <w:p w14:paraId="0750B85F" w14:textId="77777777" w:rsidR="009B22DE" w:rsidRPr="00882119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3EBDDAA5" w14:textId="77777777" w:rsidR="006F1D49" w:rsidRPr="00882119" w:rsidRDefault="006F1D49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B.3 Připojení na technickou infrastrukturu</w:t>
      </w:r>
    </w:p>
    <w:p w14:paraId="1479C662" w14:textId="77777777" w:rsidR="006F1D49" w:rsidRPr="00882119" w:rsidRDefault="006F1D49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a) napojovací místa technické infrastruktury: </w:t>
      </w:r>
    </w:p>
    <w:p w14:paraId="627F2C4D" w14:textId="3E8ACDF2" w:rsidR="00565A67" w:rsidRPr="00882119" w:rsidRDefault="00565A67" w:rsidP="00565A67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FVE bude napojena na stávající elektroinstalaci objektu. </w:t>
      </w:r>
    </w:p>
    <w:p w14:paraId="44AAAC41" w14:textId="77777777" w:rsidR="00F217FB" w:rsidRDefault="00F217FB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5D4CDA21" w14:textId="248CB28E" w:rsidR="009B22DE" w:rsidRPr="00882119" w:rsidRDefault="006F1D49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b) připojovací rozměry, výkonové kapacity a délky</w:t>
      </w:r>
      <w:r w:rsidR="00171CF6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:</w:t>
      </w:r>
    </w:p>
    <w:p w14:paraId="6858F9EE" w14:textId="24339E7B" w:rsidR="006F1D49" w:rsidRPr="00882119" w:rsidRDefault="006F1D4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Připojeno do </w:t>
      </w:r>
      <w:r w:rsidR="00113058">
        <w:rPr>
          <w:rFonts w:ascii="Arial" w:hAnsi="Arial" w:cs="Arial"/>
          <w:color w:val="000000" w:themeColor="text1"/>
          <w:sz w:val="22"/>
          <w:szCs w:val="22"/>
        </w:rPr>
        <w:t>hlavního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rozváděče R</w:t>
      </w:r>
      <w:r w:rsidR="00113058">
        <w:rPr>
          <w:rFonts w:ascii="Arial" w:hAnsi="Arial" w:cs="Arial"/>
          <w:color w:val="000000" w:themeColor="text1"/>
          <w:sz w:val="22"/>
          <w:szCs w:val="22"/>
        </w:rPr>
        <w:t>H</w:t>
      </w:r>
      <w:r w:rsidR="00734AF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gramStart"/>
      <w:r w:rsidR="00734AF6">
        <w:rPr>
          <w:rFonts w:ascii="Arial" w:hAnsi="Arial" w:cs="Arial"/>
          <w:color w:val="000000" w:themeColor="text1"/>
          <w:sz w:val="22"/>
          <w:szCs w:val="22"/>
        </w:rPr>
        <w:t>v  objekt</w:t>
      </w:r>
      <w:r w:rsidR="005D2A7A">
        <w:rPr>
          <w:rFonts w:ascii="Arial" w:hAnsi="Arial" w:cs="Arial"/>
          <w:color w:val="000000" w:themeColor="text1"/>
          <w:sz w:val="22"/>
          <w:szCs w:val="22"/>
        </w:rPr>
        <w:t>u</w:t>
      </w:r>
      <w:proofErr w:type="gramEnd"/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169B556D" w14:textId="77777777" w:rsidR="00BD7848" w:rsidRDefault="00BD7848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15F7DA04" w14:textId="78EF7D00" w:rsidR="006F1D49" w:rsidRPr="00882119" w:rsidRDefault="006F1D49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B.4 Dopravní řešení</w:t>
      </w:r>
    </w:p>
    <w:p w14:paraId="60738632" w14:textId="77777777" w:rsidR="006F1D49" w:rsidRPr="00882119" w:rsidRDefault="006F1D4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a) popis dopravního řešení včetně bezbariérových opatření pro přístupnost a užívání stavby osobami se sníženou s</w:t>
      </w:r>
      <w:r w:rsidR="00165695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chopností pohybu nebo orientace:</w:t>
      </w:r>
    </w:p>
    <w:p w14:paraId="4AF01596" w14:textId="77777777" w:rsidR="00165695" w:rsidRPr="00882119" w:rsidRDefault="0016569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Bude využito stávajících obslužných komunikací, bez požadavků na dodatečné zdroje.</w:t>
      </w:r>
    </w:p>
    <w:p w14:paraId="77790B22" w14:textId="77777777" w:rsidR="00165695" w:rsidRPr="00882119" w:rsidRDefault="0016569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79AD09EA" w14:textId="77777777" w:rsidR="006F1D49" w:rsidRPr="00882119" w:rsidRDefault="006F1D49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b) napojení území na st</w:t>
      </w:r>
      <w:r w:rsidR="00165695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ávající dopravní infrastrukturu:</w:t>
      </w:r>
    </w:p>
    <w:p w14:paraId="7E624BDE" w14:textId="77777777" w:rsidR="00165695" w:rsidRPr="00882119" w:rsidRDefault="0016569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Bude využito stávajících obslužných komunikací, bez požadavků na dodatečné zdroje.</w:t>
      </w:r>
    </w:p>
    <w:p w14:paraId="1C057937" w14:textId="77777777" w:rsidR="00165695" w:rsidRPr="00882119" w:rsidRDefault="0016569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1907E64F" w14:textId="77777777" w:rsidR="006F1D49" w:rsidRPr="00882119" w:rsidRDefault="00165695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c) doprava v klidu:</w:t>
      </w:r>
    </w:p>
    <w:p w14:paraId="5F1B286F" w14:textId="77777777" w:rsidR="00165695" w:rsidRPr="00882119" w:rsidRDefault="0016569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Není tento případ.</w:t>
      </w:r>
    </w:p>
    <w:p w14:paraId="6B42A034" w14:textId="77777777" w:rsidR="00113058" w:rsidRDefault="00113058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6736837A" w14:textId="5CA2C3E9" w:rsidR="006F1D49" w:rsidRPr="00882119" w:rsidRDefault="00165695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d) pěší a cyklistické stezky:</w:t>
      </w:r>
    </w:p>
    <w:p w14:paraId="315ED87B" w14:textId="77777777" w:rsidR="00165695" w:rsidRPr="00882119" w:rsidRDefault="0016569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Není tento případ.</w:t>
      </w:r>
    </w:p>
    <w:p w14:paraId="1EA3B583" w14:textId="77777777" w:rsidR="009B22DE" w:rsidRPr="00882119" w:rsidRDefault="009B22DE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0977195E" w14:textId="77777777" w:rsidR="00332A1C" w:rsidRPr="00882119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B.5 Řešení vegetace a souvisejících terénních úprav</w:t>
      </w:r>
    </w:p>
    <w:p w14:paraId="3914D628" w14:textId="77777777" w:rsidR="00332A1C" w:rsidRPr="00882119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a) terénní úpravy:</w:t>
      </w:r>
    </w:p>
    <w:p w14:paraId="6F68A068" w14:textId="312095EA" w:rsidR="00332A1C" w:rsidRPr="00CC613C" w:rsidRDefault="00CC613C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CC613C">
        <w:rPr>
          <w:rFonts w:ascii="Arial" w:hAnsi="Arial" w:cs="Arial"/>
          <w:sz w:val="22"/>
          <w:szCs w:val="22"/>
        </w:rPr>
        <w:t>Pro</w:t>
      </w:r>
      <w:r w:rsidR="004E1942" w:rsidRPr="00CC613C">
        <w:rPr>
          <w:rFonts w:ascii="Arial" w:hAnsi="Arial" w:cs="Arial"/>
          <w:color w:val="000000" w:themeColor="text1"/>
          <w:sz w:val="22"/>
          <w:szCs w:val="22"/>
        </w:rPr>
        <w:t xml:space="preserve"> provoz FVE není </w:t>
      </w:r>
      <w:r w:rsidR="009A226B" w:rsidRPr="00CC613C">
        <w:rPr>
          <w:rFonts w:ascii="Arial" w:hAnsi="Arial" w:cs="Arial"/>
          <w:color w:val="000000" w:themeColor="text1"/>
          <w:sz w:val="22"/>
          <w:szCs w:val="22"/>
        </w:rPr>
        <w:t>vyžadováno.</w:t>
      </w:r>
    </w:p>
    <w:p w14:paraId="1BDEBADB" w14:textId="77777777" w:rsidR="00332A1C" w:rsidRPr="00882119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4AB32DD0" w14:textId="77777777" w:rsidR="00332A1C" w:rsidRPr="00882119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b) použité vegetační prvky:</w:t>
      </w:r>
    </w:p>
    <w:p w14:paraId="6D5F658A" w14:textId="7277CBA7" w:rsidR="009A226B" w:rsidRPr="00882119" w:rsidRDefault="009A226B" w:rsidP="009A226B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Pro výstavbu a provoz FVE není vyžadováno.</w:t>
      </w:r>
    </w:p>
    <w:p w14:paraId="04C806B5" w14:textId="77777777" w:rsidR="00332A1C" w:rsidRPr="00882119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08B5F46C" w14:textId="77777777" w:rsidR="00332A1C" w:rsidRPr="00882119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c) biotechnická opatření:</w:t>
      </w:r>
    </w:p>
    <w:p w14:paraId="782B0D52" w14:textId="78CCB84E" w:rsidR="009A226B" w:rsidRPr="00882119" w:rsidRDefault="009A226B" w:rsidP="009A226B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Pro výstavbu a provoz FVE není vyžadováno.</w:t>
      </w:r>
    </w:p>
    <w:p w14:paraId="74A057E4" w14:textId="77777777" w:rsidR="00332A1C" w:rsidRPr="00882119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4658C714" w14:textId="77777777" w:rsidR="00332A1C" w:rsidRPr="00882119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B.6 Popis vlivů stavby na životní prostředí a jeho ochrana</w:t>
      </w:r>
    </w:p>
    <w:p w14:paraId="56DA30D7" w14:textId="1E102ED8" w:rsidR="00332A1C" w:rsidRPr="00882119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a) vliv na životní </w:t>
      </w:r>
      <w:proofErr w:type="gramStart"/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prostředí - ovzduší</w:t>
      </w:r>
      <w:proofErr w:type="gramEnd"/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, hluk, voda, odpady a půda</w:t>
      </w:r>
      <w:r w:rsidR="00D957E6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:</w:t>
      </w:r>
    </w:p>
    <w:p w14:paraId="0B909B80" w14:textId="1E725C31" w:rsidR="001D10C3" w:rsidRPr="00882119" w:rsidRDefault="007A788F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Výstavba a provoz FVE nemá negativní vliv </w:t>
      </w:r>
      <w:r w:rsidR="00FD5D13" w:rsidRPr="00882119">
        <w:rPr>
          <w:rFonts w:ascii="Arial" w:hAnsi="Arial" w:cs="Arial"/>
          <w:color w:val="000000" w:themeColor="text1"/>
          <w:sz w:val="22"/>
          <w:szCs w:val="22"/>
        </w:rPr>
        <w:t xml:space="preserve">na </w:t>
      </w:r>
      <w:r w:rsidR="00E45684" w:rsidRPr="00882119">
        <w:rPr>
          <w:rFonts w:ascii="Arial" w:hAnsi="Arial" w:cs="Arial"/>
          <w:color w:val="000000" w:themeColor="text1"/>
          <w:sz w:val="22"/>
          <w:szCs w:val="22"/>
        </w:rPr>
        <w:t>ovzduší, vodu a půdu, nevydává hluk a není zdrojem odpadu. Zařízení nemá negativní vliv na životní prostředí. Po dokončení stavby nebude mít negativní vliv na okolní životní prostředí</w:t>
      </w:r>
      <w:r w:rsidR="00427236" w:rsidRPr="0088211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5AA267C" w14:textId="77777777" w:rsidR="001D10C3" w:rsidRPr="00882119" w:rsidRDefault="001D10C3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2B934A99" w14:textId="33606696" w:rsidR="00332A1C" w:rsidRPr="00882119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b) vliv na přírodu a </w:t>
      </w:r>
      <w:proofErr w:type="gramStart"/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krajinu - ochrana</w:t>
      </w:r>
      <w:proofErr w:type="gramEnd"/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dřevin, ochrana památných stromů, ochrana rostlin a živočichů, zachování ekologických funkc</w:t>
      </w:r>
      <w:r w:rsidR="001D10C3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í a vazeb v krajině apod:</w:t>
      </w:r>
    </w:p>
    <w:p w14:paraId="4CA1AA78" w14:textId="0A852A0F" w:rsidR="001D10C3" w:rsidRPr="00882119" w:rsidRDefault="00E642ED" w:rsidP="00C82BBA">
      <w:pPr>
        <w:spacing w:line="240" w:lineRule="atLeast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stavba nemá negativní vliv na přírodu a krajinu</w:t>
      </w:r>
      <w:r w:rsidR="00DC6BB2" w:rsidRPr="00882119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186470" w:rsidRPr="00882119">
        <w:rPr>
          <w:rFonts w:ascii="Arial" w:hAnsi="Arial" w:cs="Arial"/>
          <w:color w:val="000000" w:themeColor="text1"/>
          <w:sz w:val="22"/>
          <w:szCs w:val="22"/>
        </w:rPr>
        <w:t xml:space="preserve">nedotýká se ochranného pásma </w:t>
      </w:r>
      <w:r w:rsidR="008B6A1D" w:rsidRPr="00882119">
        <w:rPr>
          <w:rFonts w:ascii="Arial" w:hAnsi="Arial" w:cs="Arial"/>
          <w:color w:val="000000" w:themeColor="text1"/>
          <w:sz w:val="22"/>
          <w:szCs w:val="22"/>
        </w:rPr>
        <w:t xml:space="preserve">památného stromu a neleží </w:t>
      </w:r>
      <w:r w:rsidR="008B6A1D" w:rsidRPr="00C82BBA">
        <w:rPr>
          <w:rFonts w:ascii="Arial" w:hAnsi="Arial" w:cs="Arial"/>
          <w:color w:val="000000" w:themeColor="text1"/>
          <w:sz w:val="22"/>
          <w:szCs w:val="22"/>
        </w:rPr>
        <w:t>v CHKO.</w:t>
      </w:r>
      <w:r w:rsidR="00C82BBA" w:rsidRPr="00C82BB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82BBA" w:rsidRPr="00C82BBA">
        <w:rPr>
          <w:rFonts w:ascii="Arial" w:hAnsi="Arial" w:cs="Arial"/>
          <w:sz w:val="22"/>
          <w:szCs w:val="22"/>
        </w:rPr>
        <w:t xml:space="preserve">Nedojde ke kácení ploch dřevnatých porostů na pozemcích mimo les. </w:t>
      </w:r>
    </w:p>
    <w:p w14:paraId="7115A418" w14:textId="77777777" w:rsidR="001D10C3" w:rsidRPr="00882119" w:rsidRDefault="001D10C3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66451923" w14:textId="77777777" w:rsidR="00332A1C" w:rsidRPr="00882119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c) vliv na sousta</w:t>
      </w:r>
      <w:r w:rsidR="001D10C3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vu chráněných území Natura 2000:</w:t>
      </w:r>
    </w:p>
    <w:p w14:paraId="03E24DA1" w14:textId="7BA55743" w:rsidR="001D10C3" w:rsidRPr="00882119" w:rsidRDefault="0081327B" w:rsidP="006A4BD6">
      <w:pPr>
        <w:spacing w:line="240" w:lineRule="atLeast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Stavba neleží v chráněném území Natura 2000.</w:t>
      </w:r>
    </w:p>
    <w:p w14:paraId="1BC8BAE9" w14:textId="77777777" w:rsidR="001D10C3" w:rsidRPr="00882119" w:rsidRDefault="001D10C3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7EB73091" w14:textId="77777777" w:rsidR="00332A1C" w:rsidRPr="00882119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d) způsob zohlednění podmínek závazného stanoviska posouzení vlivu záměru na živ</w:t>
      </w:r>
      <w:r w:rsidR="00EE2648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otní prostředí, je-li podkladem:</w:t>
      </w:r>
    </w:p>
    <w:p w14:paraId="1DFAE7B1" w14:textId="11119955" w:rsidR="00F26C27" w:rsidRPr="00882119" w:rsidRDefault="00F26C27" w:rsidP="00F26C27">
      <w:pPr>
        <w:spacing w:line="240" w:lineRule="atLeast"/>
        <w:ind w:left="0"/>
        <w:rPr>
          <w:rFonts w:ascii="Arial" w:hAnsi="Arial" w:cs="Arial"/>
          <w:color w:val="000000" w:themeColor="text1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Na stavbu se nevztahuje zákon č.100/2001Sb. ve znění pozdějších předpisů ani § 45h a 45i zákona č.114/1992Sb. a z těchto důvodů stavba nevyžaduje posouzení jejích vlivů na životní prostředí.</w:t>
      </w:r>
      <w:r w:rsidRPr="00882119">
        <w:rPr>
          <w:rFonts w:ascii="Arial" w:hAnsi="Arial" w:cs="Arial"/>
          <w:color w:val="000000" w:themeColor="text1"/>
        </w:rPr>
        <w:t xml:space="preserve"> </w:t>
      </w:r>
    </w:p>
    <w:p w14:paraId="54CF2628" w14:textId="3D973377" w:rsidR="00EE2648" w:rsidRPr="00882119" w:rsidRDefault="00EE2648" w:rsidP="00F26C27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1EB0456D" w14:textId="77777777" w:rsidR="00332A1C" w:rsidRPr="00882119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e) v případě záměrů spadajících do režimu zákona o integrované prevenci základní parametry způsobu naplnění závěrů o nejlepších dostupných technikách nebo integrované povolení, bylo-li vydáno</w:t>
      </w:r>
      <w:r w:rsidR="00EE2648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:</w:t>
      </w:r>
    </w:p>
    <w:p w14:paraId="3F366C2E" w14:textId="6B340C3F" w:rsidR="004E13B4" w:rsidRPr="00882119" w:rsidRDefault="00177DCA" w:rsidP="004E13B4">
      <w:pPr>
        <w:spacing w:line="240" w:lineRule="atLeast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Na stavbu FVE se nevztahuje.</w:t>
      </w:r>
      <w:r w:rsidR="004E13B4" w:rsidRPr="00882119">
        <w:rPr>
          <w:rFonts w:ascii="Arial" w:hAnsi="Arial" w:cs="Arial"/>
          <w:color w:val="000000" w:themeColor="text1"/>
          <w:sz w:val="22"/>
          <w:szCs w:val="22"/>
        </w:rPr>
        <w:t xml:space="preserve"> Z tohoto důvodu stavba nevyžaduje zvláštní opatření ani integrované povolení. </w:t>
      </w:r>
    </w:p>
    <w:p w14:paraId="6B641D38" w14:textId="25E0F695" w:rsidR="00EE2648" w:rsidRPr="00882119" w:rsidRDefault="00EE2648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79676C32" w14:textId="07A39AB0" w:rsidR="00332A1C" w:rsidRPr="00882119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f) navrhovaná ochranná a bezpečnostní pásma, rozsah omezení a podmínky ochrany</w:t>
      </w:r>
      <w:r w:rsidR="00EE2648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podle jiných právních předpisů:</w:t>
      </w:r>
    </w:p>
    <w:p w14:paraId="0FAEBE91" w14:textId="703E4F85" w:rsidR="00EE2648" w:rsidRPr="00882119" w:rsidRDefault="009B0F10" w:rsidP="000735DE">
      <w:pPr>
        <w:autoSpaceDE w:val="0"/>
        <w:autoSpaceDN w:val="0"/>
        <w:adjustRightInd w:val="0"/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Ochranné pásmo je </w:t>
      </w:r>
      <w:r w:rsidR="00D14306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dle energetického zákona č. 458/2000 </w:t>
      </w:r>
      <w:proofErr w:type="spellStart"/>
      <w:r w:rsidR="00D14306" w:rsidRPr="00882119">
        <w:rPr>
          <w:rFonts w:ascii="Arial" w:hAnsi="Arial" w:cs="Arial"/>
          <w:bCs/>
          <w:color w:val="000000" w:themeColor="text1"/>
          <w:sz w:val="22"/>
          <w:szCs w:val="22"/>
        </w:rPr>
        <w:t>Sb</w:t>
      </w:r>
      <w:proofErr w:type="spellEnd"/>
      <w:r w:rsidR="005E26AB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stanoveno </w:t>
      </w:r>
      <w:r w:rsidR="005E2E55" w:rsidRPr="00882119">
        <w:rPr>
          <w:rFonts w:ascii="Arial" w:hAnsi="Arial" w:cs="Arial"/>
          <w:bCs/>
          <w:color w:val="000000" w:themeColor="text1"/>
          <w:sz w:val="22"/>
          <w:szCs w:val="22"/>
        </w:rPr>
        <w:t>v § 46 bodě (7)</w:t>
      </w:r>
      <w:r w:rsidR="006073DC" w:rsidRPr="00882119">
        <w:rPr>
          <w:rFonts w:ascii="Arial" w:hAnsi="Arial" w:cs="Arial"/>
          <w:bCs/>
          <w:color w:val="000000" w:themeColor="text1"/>
          <w:sz w:val="22"/>
          <w:szCs w:val="22"/>
        </w:rPr>
        <w:t xml:space="preserve"> jedná se o </w:t>
      </w:r>
      <w:r w:rsidR="006073DC" w:rsidRPr="00882119">
        <w:rPr>
          <w:rFonts w:ascii="Arial" w:hAnsi="Arial" w:cs="Arial"/>
          <w:color w:val="000000" w:themeColor="text1"/>
          <w:sz w:val="22"/>
          <w:szCs w:val="22"/>
        </w:rPr>
        <w:t>souvislý prostor vymezený svislými rovinami vedenými v kolmé vzdálenosti</w:t>
      </w:r>
      <w:r w:rsidR="000F2CE4" w:rsidRPr="00882119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B72068" w:rsidRPr="00882119">
        <w:rPr>
          <w:rFonts w:ascii="Arial" w:hAnsi="Arial" w:cs="Arial"/>
          <w:color w:val="000000" w:themeColor="text1"/>
          <w:sz w:val="22"/>
          <w:szCs w:val="22"/>
        </w:rPr>
        <w:t xml:space="preserve">Dle písm. </w:t>
      </w:r>
      <w:r w:rsidR="004871E6" w:rsidRPr="00882119">
        <w:rPr>
          <w:rFonts w:ascii="Arial" w:hAnsi="Arial" w:cs="Arial"/>
          <w:color w:val="000000" w:themeColor="text1"/>
          <w:sz w:val="22"/>
          <w:szCs w:val="22"/>
        </w:rPr>
        <w:t xml:space="preserve">e) činí ochranné pásmo </w:t>
      </w:r>
      <w:r w:rsidR="00597A25" w:rsidRPr="00882119">
        <w:rPr>
          <w:rFonts w:ascii="Arial" w:hAnsi="Arial" w:cs="Arial"/>
          <w:color w:val="000000" w:themeColor="text1"/>
          <w:sz w:val="22"/>
          <w:szCs w:val="22"/>
        </w:rPr>
        <w:t xml:space="preserve">1 m od vnějšího líce obvodového zdiva budovy, na které je výrobna elektřiny umístěna, u výroben elektřiny připojených k distribuční soustavě s napětím do 1 </w:t>
      </w:r>
      <w:proofErr w:type="spellStart"/>
      <w:r w:rsidR="00597A25" w:rsidRPr="00882119">
        <w:rPr>
          <w:rFonts w:ascii="Arial" w:hAnsi="Arial" w:cs="Arial"/>
          <w:color w:val="000000" w:themeColor="text1"/>
          <w:sz w:val="22"/>
          <w:szCs w:val="22"/>
        </w:rPr>
        <w:t>kV</w:t>
      </w:r>
      <w:proofErr w:type="spellEnd"/>
      <w:r w:rsidR="00597A25" w:rsidRPr="00882119">
        <w:rPr>
          <w:rFonts w:ascii="Arial" w:hAnsi="Arial" w:cs="Arial"/>
          <w:color w:val="000000" w:themeColor="text1"/>
          <w:sz w:val="22"/>
          <w:szCs w:val="22"/>
        </w:rPr>
        <w:t xml:space="preserve"> včetně s instalovaným výkonem nad 10 kW. </w:t>
      </w:r>
    </w:p>
    <w:p w14:paraId="2912A4B9" w14:textId="77777777" w:rsidR="00BE786A" w:rsidRDefault="00BE786A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2728506E" w14:textId="6D59CCCC" w:rsidR="004915C7" w:rsidRPr="00882119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B.7 Ochrana obyvatelstva</w:t>
      </w:r>
    </w:p>
    <w:p w14:paraId="50A244AE" w14:textId="77777777" w:rsidR="004915C7" w:rsidRPr="00882119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Splnění základních požadavků z hlediska plnění úkolů ochrany obyvatelstva.</w:t>
      </w:r>
    </w:p>
    <w:p w14:paraId="7C31B44E" w14:textId="217D960F" w:rsidR="00984C2A" w:rsidRPr="00882119" w:rsidRDefault="00CC702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Stavbu FVE nelze využít k civilní ochraně obyvatelstva.</w:t>
      </w:r>
    </w:p>
    <w:p w14:paraId="19DF0029" w14:textId="77777777" w:rsidR="00984C2A" w:rsidRPr="00882119" w:rsidRDefault="00984C2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1B15E70F" w14:textId="77777777" w:rsidR="004915C7" w:rsidRPr="00882119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B.8 Zásady organizace výstavby</w:t>
      </w:r>
    </w:p>
    <w:p w14:paraId="324DECD6" w14:textId="77777777" w:rsidR="004915C7" w:rsidRPr="00882119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a) potřeby a spotřeby rozhodujících</w:t>
      </w:r>
      <w:r w:rsidR="00984C2A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médií a hmot, jejich zajištění:</w:t>
      </w:r>
    </w:p>
    <w:p w14:paraId="7283A508" w14:textId="69F270EC" w:rsidR="00DC4DA4" w:rsidRPr="00882119" w:rsidRDefault="00CD3AAC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Bude využito stávajících </w:t>
      </w:r>
      <w:r w:rsidR="00D20018" w:rsidRPr="00882119">
        <w:rPr>
          <w:rFonts w:ascii="Arial" w:hAnsi="Arial" w:cs="Arial"/>
          <w:color w:val="000000" w:themeColor="text1"/>
          <w:sz w:val="22"/>
          <w:szCs w:val="22"/>
        </w:rPr>
        <w:t>přívodů elektrické energie</w:t>
      </w:r>
      <w:r w:rsidR="00EF169A" w:rsidRPr="00882119">
        <w:rPr>
          <w:rFonts w:ascii="Arial" w:hAnsi="Arial" w:cs="Arial"/>
          <w:color w:val="000000" w:themeColor="text1"/>
          <w:sz w:val="22"/>
          <w:szCs w:val="22"/>
        </w:rPr>
        <w:t xml:space="preserve"> příp. vody </w:t>
      </w:r>
      <w:r w:rsidR="00353700" w:rsidRPr="00882119">
        <w:rPr>
          <w:rFonts w:ascii="Arial" w:hAnsi="Arial" w:cs="Arial"/>
          <w:color w:val="000000" w:themeColor="text1"/>
          <w:sz w:val="22"/>
          <w:szCs w:val="22"/>
        </w:rPr>
        <w:t xml:space="preserve">z rozvodů budovy </w:t>
      </w:r>
      <w:r w:rsidR="00EF169A" w:rsidRPr="00882119">
        <w:rPr>
          <w:rFonts w:ascii="Arial" w:hAnsi="Arial" w:cs="Arial"/>
          <w:color w:val="000000" w:themeColor="text1"/>
          <w:sz w:val="22"/>
          <w:szCs w:val="22"/>
        </w:rPr>
        <w:t>na drobné stavební činnosti</w:t>
      </w:r>
      <w:r w:rsidR="00353700" w:rsidRPr="0088211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F5F1533" w14:textId="77777777" w:rsidR="00984C2A" w:rsidRPr="00882119" w:rsidRDefault="00984C2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3DBD1194" w14:textId="77777777" w:rsidR="004915C7" w:rsidRPr="00882119" w:rsidRDefault="00DC4DA4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b) odvodnění staveniště:</w:t>
      </w:r>
    </w:p>
    <w:p w14:paraId="1958429E" w14:textId="14E305C6" w:rsidR="00DC4DA4" w:rsidRPr="00882119" w:rsidRDefault="00421673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Je stávající.</w:t>
      </w:r>
    </w:p>
    <w:p w14:paraId="6A0077CB" w14:textId="77777777" w:rsidR="00DC4DA4" w:rsidRPr="00882119" w:rsidRDefault="00DC4DA4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2F00A321" w14:textId="77777777" w:rsidR="004915C7" w:rsidRPr="00882119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c) napojení staveniště na stávající dopra</w:t>
      </w:r>
      <w:r w:rsidR="00DC4DA4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vní a technickou infrastrukturu:</w:t>
      </w:r>
    </w:p>
    <w:p w14:paraId="467EF08B" w14:textId="67E2A19B" w:rsidR="00DC4DA4" w:rsidRPr="00882119" w:rsidRDefault="00607601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Je stávající.</w:t>
      </w:r>
    </w:p>
    <w:p w14:paraId="0EDEF03F" w14:textId="77777777" w:rsidR="00DC4DA4" w:rsidRPr="00882119" w:rsidRDefault="00DC4DA4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19B35C02" w14:textId="77777777" w:rsidR="004915C7" w:rsidRPr="00882119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d) vliv provádění st</w:t>
      </w:r>
      <w:r w:rsidR="00DC4DA4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avby na okolní stavby a pozemky:</w:t>
      </w:r>
    </w:p>
    <w:p w14:paraId="10DD7845" w14:textId="77777777" w:rsidR="00DC4DA4" w:rsidRPr="00882119" w:rsidRDefault="00DC4DA4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Bez negativních vlivů.</w:t>
      </w:r>
    </w:p>
    <w:p w14:paraId="1B5BA3BE" w14:textId="77777777" w:rsidR="00DC4DA4" w:rsidRPr="00882119" w:rsidRDefault="00DC4DA4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25A57E1A" w14:textId="77777777" w:rsidR="004915C7" w:rsidRPr="00882119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e) ochrana okolí staveniště a požadavky na související a</w:t>
      </w:r>
      <w:r w:rsidR="00DC4DA4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sanace, demolice, kácení dřevin:</w:t>
      </w:r>
    </w:p>
    <w:p w14:paraId="58E36943" w14:textId="7C5EB316" w:rsidR="00DC4DA4" w:rsidRPr="00882119" w:rsidRDefault="00424A3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Stavb</w:t>
      </w:r>
      <w:r w:rsidR="00823257" w:rsidRPr="00882119">
        <w:rPr>
          <w:rFonts w:ascii="Arial" w:hAnsi="Arial" w:cs="Arial"/>
          <w:color w:val="000000" w:themeColor="text1"/>
          <w:sz w:val="22"/>
          <w:szCs w:val="22"/>
        </w:rPr>
        <w:t>a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ne</w:t>
      </w:r>
      <w:r w:rsidR="00823257" w:rsidRPr="00882119">
        <w:rPr>
          <w:rFonts w:ascii="Arial" w:hAnsi="Arial" w:cs="Arial"/>
          <w:color w:val="000000" w:themeColor="text1"/>
          <w:sz w:val="22"/>
          <w:szCs w:val="22"/>
        </w:rPr>
        <w:t>má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k požadavk</w:t>
      </w:r>
      <w:r w:rsidR="00823257" w:rsidRPr="00882119">
        <w:rPr>
          <w:rFonts w:ascii="Arial" w:hAnsi="Arial" w:cs="Arial"/>
          <w:color w:val="000000" w:themeColor="text1"/>
          <w:sz w:val="22"/>
          <w:szCs w:val="22"/>
        </w:rPr>
        <w:t>y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na bourací práce a asanaci okolních staveb</w:t>
      </w:r>
      <w:r w:rsidR="00D24D86" w:rsidRPr="00882119">
        <w:rPr>
          <w:rFonts w:ascii="Arial" w:hAnsi="Arial" w:cs="Arial"/>
          <w:color w:val="000000" w:themeColor="text1"/>
          <w:sz w:val="22"/>
          <w:szCs w:val="22"/>
        </w:rPr>
        <w:t>. Ke kácení dřevin nedojde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274A0390" w14:textId="77777777" w:rsidR="00DC4DA4" w:rsidRPr="00882119" w:rsidRDefault="00DC4DA4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5D776515" w14:textId="77777777" w:rsidR="004915C7" w:rsidRPr="00882119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f) maximální dočasné</w:t>
      </w:r>
      <w:r w:rsidR="00DC4DA4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a trvalé zábory pro staveniště:</w:t>
      </w:r>
    </w:p>
    <w:p w14:paraId="486DB231" w14:textId="580955E4" w:rsidR="00DC4DA4" w:rsidRPr="00882119" w:rsidRDefault="00E34144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Stavba nevyžaduje </w:t>
      </w:r>
      <w:r w:rsidR="004E2A66" w:rsidRPr="00882119">
        <w:rPr>
          <w:rFonts w:ascii="Arial" w:hAnsi="Arial" w:cs="Arial"/>
          <w:color w:val="000000" w:themeColor="text1"/>
          <w:sz w:val="22"/>
          <w:szCs w:val="22"/>
        </w:rPr>
        <w:t xml:space="preserve">dočasné ani </w:t>
      </w:r>
      <w:r w:rsidR="00680F06" w:rsidRPr="00882119">
        <w:rPr>
          <w:rFonts w:ascii="Arial" w:hAnsi="Arial" w:cs="Arial"/>
          <w:color w:val="000000" w:themeColor="text1"/>
          <w:sz w:val="22"/>
          <w:szCs w:val="22"/>
        </w:rPr>
        <w:t xml:space="preserve">trvalé zábory. </w:t>
      </w:r>
    </w:p>
    <w:p w14:paraId="3359DA4B" w14:textId="77777777" w:rsidR="00DC4DA4" w:rsidRPr="00882119" w:rsidRDefault="00DC4DA4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19183695" w14:textId="77777777" w:rsidR="004915C7" w:rsidRPr="00882119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g) požadavk</w:t>
      </w:r>
      <w:r w:rsidR="00DC4DA4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y na bezbariérové </w:t>
      </w:r>
      <w:proofErr w:type="spellStart"/>
      <w:r w:rsidR="00DC4DA4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obchozí</w:t>
      </w:r>
      <w:proofErr w:type="spellEnd"/>
      <w:r w:rsidR="00DC4DA4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trasy:</w:t>
      </w:r>
    </w:p>
    <w:p w14:paraId="50F2A29B" w14:textId="7930F240" w:rsidR="00DC4DA4" w:rsidRPr="00882119" w:rsidRDefault="00B25817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Staveniště svým rozsahem a charakterem nevyžaduje bezbariérové </w:t>
      </w:r>
      <w:proofErr w:type="spellStart"/>
      <w:r w:rsidRPr="00882119">
        <w:rPr>
          <w:rFonts w:ascii="Arial" w:hAnsi="Arial" w:cs="Arial"/>
          <w:color w:val="000000" w:themeColor="text1"/>
          <w:sz w:val="22"/>
          <w:szCs w:val="22"/>
        </w:rPr>
        <w:t>obchozí</w:t>
      </w:r>
      <w:proofErr w:type="spellEnd"/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trasy a požadavky </w:t>
      </w:r>
      <w:r w:rsidR="003B1760" w:rsidRPr="00882119">
        <w:rPr>
          <w:rFonts w:ascii="Arial" w:hAnsi="Arial" w:cs="Arial"/>
          <w:color w:val="000000" w:themeColor="text1"/>
          <w:sz w:val="22"/>
          <w:szCs w:val="22"/>
        </w:rPr>
        <w:t xml:space="preserve">vyhlášky 398/2009 </w:t>
      </w:r>
      <w:proofErr w:type="spellStart"/>
      <w:r w:rsidR="003B1760" w:rsidRPr="00882119">
        <w:rPr>
          <w:rFonts w:ascii="Arial" w:hAnsi="Arial" w:cs="Arial"/>
          <w:color w:val="000000" w:themeColor="text1"/>
          <w:sz w:val="22"/>
          <w:szCs w:val="22"/>
        </w:rPr>
        <w:t>Sb</w:t>
      </w:r>
      <w:proofErr w:type="spellEnd"/>
      <w:r w:rsidR="003B1760" w:rsidRPr="00882119">
        <w:rPr>
          <w:rFonts w:ascii="Arial" w:hAnsi="Arial" w:cs="Arial"/>
          <w:color w:val="000000" w:themeColor="text1"/>
          <w:sz w:val="22"/>
          <w:szCs w:val="22"/>
        </w:rPr>
        <w:t xml:space="preserve"> se na stavbu a provoz FVE nevztahují.</w:t>
      </w:r>
    </w:p>
    <w:p w14:paraId="07550228" w14:textId="77777777" w:rsidR="007A48F8" w:rsidRPr="00882119" w:rsidRDefault="007A48F8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634076F2" w14:textId="77777777" w:rsidR="004915C7" w:rsidRPr="00882119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h) maximální produkovaná množství a druhy odpadů a emisí</w:t>
      </w:r>
      <w:r w:rsidR="00AA765A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při výstavbě, jejich likvidace:</w:t>
      </w:r>
    </w:p>
    <w:p w14:paraId="3B200784" w14:textId="77777777" w:rsidR="00AA765A" w:rsidRPr="006E6AB0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8"/>
          <w:szCs w:val="8"/>
        </w:rPr>
      </w:pPr>
    </w:p>
    <w:p w14:paraId="56CD387B" w14:textId="77777777" w:rsidR="00AA765A" w:rsidRPr="00882119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Katalogové číslo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Název druhu odpadu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Kategorie odpadu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Množství v kg</w:t>
      </w:r>
    </w:p>
    <w:p w14:paraId="19FCA53F" w14:textId="0466F24D" w:rsidR="00AA765A" w:rsidRPr="00882119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15 01 02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Plastový obal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="000725D9"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="004E2948"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="007C66E1" w:rsidRPr="00882119">
        <w:rPr>
          <w:rFonts w:ascii="Arial" w:hAnsi="Arial" w:cs="Arial"/>
          <w:color w:val="000000" w:themeColor="text1"/>
          <w:sz w:val="22"/>
          <w:szCs w:val="22"/>
        </w:rPr>
        <w:t>25</w:t>
      </w:r>
    </w:p>
    <w:p w14:paraId="0C5C1E35" w14:textId="66EE83A4" w:rsidR="00AA765A" w:rsidRPr="00882119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17 01 01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Beton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="004E2948" w:rsidRPr="00882119">
        <w:rPr>
          <w:rFonts w:ascii="Arial" w:hAnsi="Arial" w:cs="Arial"/>
          <w:color w:val="000000" w:themeColor="text1"/>
          <w:sz w:val="22"/>
          <w:szCs w:val="22"/>
        </w:rPr>
        <w:tab/>
        <w:t>25</w:t>
      </w:r>
    </w:p>
    <w:p w14:paraId="44FF9332" w14:textId="5983343C" w:rsidR="00AA765A" w:rsidRPr="00882119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17 01 02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Cihla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="004E2948" w:rsidRPr="00882119">
        <w:rPr>
          <w:rFonts w:ascii="Arial" w:hAnsi="Arial" w:cs="Arial"/>
          <w:color w:val="000000" w:themeColor="text1"/>
          <w:sz w:val="22"/>
          <w:szCs w:val="22"/>
        </w:rPr>
        <w:tab/>
        <w:t>20</w:t>
      </w:r>
    </w:p>
    <w:p w14:paraId="1BBECAFF" w14:textId="2159D14A" w:rsidR="00AA765A" w:rsidRPr="00882119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17 02 01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Dřevo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="004E2948" w:rsidRPr="00882119">
        <w:rPr>
          <w:rFonts w:ascii="Arial" w:hAnsi="Arial" w:cs="Arial"/>
          <w:color w:val="000000" w:themeColor="text1"/>
          <w:sz w:val="22"/>
          <w:szCs w:val="22"/>
        </w:rPr>
        <w:tab/>
        <w:t>20</w:t>
      </w:r>
    </w:p>
    <w:p w14:paraId="017E4659" w14:textId="6D66DE39" w:rsidR="00AA765A" w:rsidRPr="00882119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17 02 03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Plast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="004E2948"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>1</w:t>
      </w:r>
      <w:r w:rsidR="007C66E1" w:rsidRPr="00882119">
        <w:rPr>
          <w:rFonts w:ascii="Arial" w:hAnsi="Arial" w:cs="Arial"/>
          <w:color w:val="000000" w:themeColor="text1"/>
          <w:sz w:val="22"/>
          <w:szCs w:val="22"/>
        </w:rPr>
        <w:t>0</w:t>
      </w:r>
    </w:p>
    <w:p w14:paraId="645D702A" w14:textId="418A433C" w:rsidR="00AA765A" w:rsidRPr="00882119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17 04 01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Měď, bronz, mosaz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 </w:t>
      </w:r>
      <w:r w:rsidR="004E2948"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>1</w:t>
      </w:r>
    </w:p>
    <w:p w14:paraId="6FA4DF10" w14:textId="341E2ABE" w:rsidR="00AA765A" w:rsidRPr="00882119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17 04 02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Hliník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="004E2948"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>1</w:t>
      </w:r>
      <w:r w:rsidR="007C66E1" w:rsidRPr="00882119">
        <w:rPr>
          <w:rFonts w:ascii="Arial" w:hAnsi="Arial" w:cs="Arial"/>
          <w:color w:val="000000" w:themeColor="text1"/>
          <w:sz w:val="22"/>
          <w:szCs w:val="22"/>
        </w:rPr>
        <w:t>0</w:t>
      </w:r>
    </w:p>
    <w:p w14:paraId="230E4C05" w14:textId="22E26A64" w:rsidR="00AA765A" w:rsidRPr="00882119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17 04 05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Železo a ocel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="004E2948"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="007C66E1" w:rsidRPr="00882119">
        <w:rPr>
          <w:rFonts w:ascii="Arial" w:hAnsi="Arial" w:cs="Arial"/>
          <w:color w:val="000000" w:themeColor="text1"/>
          <w:sz w:val="22"/>
          <w:szCs w:val="22"/>
        </w:rPr>
        <w:t>25</w:t>
      </w:r>
    </w:p>
    <w:p w14:paraId="7687222C" w14:textId="274C4874" w:rsidR="00AA765A" w:rsidRPr="00882119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17 04 07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Směsné kovy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="004E2948"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="004E2948"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>5</w:t>
      </w:r>
    </w:p>
    <w:p w14:paraId="3936E154" w14:textId="78FEFD02" w:rsidR="00AA765A" w:rsidRPr="00882119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17 04 11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Odpad kabelů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="004E2948"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="004E2948" w:rsidRPr="00882119">
        <w:rPr>
          <w:rFonts w:ascii="Arial" w:hAnsi="Arial" w:cs="Arial"/>
          <w:color w:val="000000" w:themeColor="text1"/>
          <w:sz w:val="22"/>
          <w:szCs w:val="22"/>
        </w:rPr>
        <w:tab/>
        <w:t>1</w:t>
      </w:r>
      <w:r w:rsidR="007C66E1" w:rsidRPr="00882119">
        <w:rPr>
          <w:rFonts w:ascii="Arial" w:hAnsi="Arial" w:cs="Arial"/>
          <w:color w:val="000000" w:themeColor="text1"/>
          <w:sz w:val="22"/>
          <w:szCs w:val="22"/>
        </w:rPr>
        <w:t>0</w:t>
      </w:r>
    </w:p>
    <w:p w14:paraId="096F2A5C" w14:textId="6CC93784" w:rsidR="00AA765A" w:rsidRPr="00882119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17 06 04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Izolační materiály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="004E2948"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="004E2948" w:rsidRPr="00882119">
        <w:rPr>
          <w:rFonts w:ascii="Arial" w:hAnsi="Arial" w:cs="Arial"/>
          <w:color w:val="000000" w:themeColor="text1"/>
          <w:sz w:val="22"/>
          <w:szCs w:val="22"/>
        </w:rPr>
        <w:tab/>
        <w:t>1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0</w:t>
      </w:r>
    </w:p>
    <w:p w14:paraId="08B8D2E8" w14:textId="510F6C36" w:rsidR="00AA765A" w:rsidRPr="00882119" w:rsidRDefault="00AA765A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20 01 01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 xml:space="preserve">Papír nebo lepenka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  <w:t>O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Pr="00882119">
        <w:rPr>
          <w:rFonts w:ascii="Arial" w:hAnsi="Arial" w:cs="Arial"/>
          <w:color w:val="000000" w:themeColor="text1"/>
          <w:sz w:val="22"/>
          <w:szCs w:val="22"/>
        </w:rPr>
        <w:tab/>
      </w:r>
      <w:r w:rsidR="004E2948" w:rsidRPr="00882119">
        <w:rPr>
          <w:rFonts w:ascii="Arial" w:hAnsi="Arial" w:cs="Arial"/>
          <w:color w:val="000000" w:themeColor="text1"/>
          <w:sz w:val="22"/>
          <w:szCs w:val="22"/>
        </w:rPr>
        <w:tab/>
        <w:t>2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0</w:t>
      </w:r>
    </w:p>
    <w:p w14:paraId="04E61B7C" w14:textId="74E2DAA4" w:rsidR="006E6AB0" w:rsidRDefault="006E6AB0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3DEAAC88" w14:textId="77777777" w:rsidR="004D3124" w:rsidRDefault="004D3124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67164C3B" w14:textId="3A9F1B46" w:rsidR="004915C7" w:rsidRPr="00882119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i) bilance zemních prací, požadav</w:t>
      </w:r>
      <w:r w:rsidR="00AA765A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ky na přísun nebo deponie zemin:</w:t>
      </w:r>
    </w:p>
    <w:p w14:paraId="51A696A4" w14:textId="79F43C96" w:rsidR="00C82BBA" w:rsidRPr="00C82BBA" w:rsidRDefault="00C82BBA" w:rsidP="00C82BBA">
      <w:pPr>
        <w:spacing w:line="240" w:lineRule="atLeast"/>
        <w:ind w:left="0"/>
        <w:rPr>
          <w:rFonts w:ascii="Arial" w:hAnsi="Arial" w:cs="Arial"/>
          <w:sz w:val="22"/>
          <w:szCs w:val="22"/>
        </w:rPr>
      </w:pPr>
      <w:r w:rsidRPr="00C82BBA">
        <w:rPr>
          <w:rFonts w:ascii="Arial" w:hAnsi="Arial" w:cs="Arial"/>
          <w:sz w:val="22"/>
          <w:szCs w:val="22"/>
        </w:rPr>
        <w:t xml:space="preserve">Stavba nevyžaduje terénní úpravy (navážení zeminy, skrývky zeminy apod.), trvalé deponie a mezideponie. </w:t>
      </w:r>
    </w:p>
    <w:p w14:paraId="79DB402E" w14:textId="77777777" w:rsidR="00BE786A" w:rsidRDefault="00BE786A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788D6E3E" w14:textId="2D0026BF" w:rsidR="004915C7" w:rsidRPr="00882119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j) ochrana ž</w:t>
      </w:r>
      <w:r w:rsidR="00AA765A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ivotního prostředí při výstavbě:</w:t>
      </w:r>
    </w:p>
    <w:p w14:paraId="64CB272C" w14:textId="06A1C614" w:rsidR="00824BBC" w:rsidRPr="00882119" w:rsidRDefault="00824BBC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V průběhu výstavby je zhotovitel stavby povinen dodržovat zákon o </w:t>
      </w:r>
      <w:proofErr w:type="gramStart"/>
      <w:r w:rsidRPr="00882119">
        <w:rPr>
          <w:rFonts w:ascii="Arial" w:hAnsi="Arial" w:cs="Arial"/>
          <w:color w:val="000000" w:themeColor="text1"/>
          <w:sz w:val="22"/>
          <w:szCs w:val="22"/>
        </w:rPr>
        <w:t>odpadech</w:t>
      </w:r>
      <w:proofErr w:type="gramEnd"/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a to</w:t>
      </w:r>
      <w:r w:rsidR="007A48F8" w:rsidRPr="008821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zejména dbát, aby při nakládání s odpady byly odpady důsledně tříděny. Dodavatel stavby</w:t>
      </w:r>
      <w:r w:rsidR="007A48F8" w:rsidRPr="008821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musí zajistit kontrolu práce a údržbu stavebních </w:t>
      </w:r>
      <w:proofErr w:type="gramStart"/>
      <w:r w:rsidRPr="00882119">
        <w:rPr>
          <w:rFonts w:ascii="Arial" w:hAnsi="Arial" w:cs="Arial"/>
          <w:color w:val="000000" w:themeColor="text1"/>
          <w:sz w:val="22"/>
          <w:szCs w:val="22"/>
        </w:rPr>
        <w:t>mechanizmů</w:t>
      </w:r>
      <w:proofErr w:type="gramEnd"/>
      <w:r w:rsidRPr="00882119">
        <w:rPr>
          <w:rFonts w:ascii="Arial" w:hAnsi="Arial" w:cs="Arial"/>
          <w:color w:val="000000" w:themeColor="text1"/>
          <w:sz w:val="22"/>
          <w:szCs w:val="22"/>
        </w:rPr>
        <w:t>. Pokud dojde k úniku ropných</w:t>
      </w:r>
      <w:r w:rsidR="007A48F8" w:rsidRPr="008821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látek do zeminy, je nutné kontaminovanou zeminu ihned vytěžit a uložit do nepropustné</w:t>
      </w:r>
      <w:r w:rsidR="007A48F8" w:rsidRPr="008821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nádoby (kontejnerů). Při kolaudačním řízení předloží dodavatel stavby doklady o způsobu likvidace odpadů. Stavební </w:t>
      </w:r>
      <w:proofErr w:type="gramStart"/>
      <w:r w:rsidRPr="00882119">
        <w:rPr>
          <w:rFonts w:ascii="Arial" w:hAnsi="Arial" w:cs="Arial"/>
          <w:color w:val="000000" w:themeColor="text1"/>
          <w:sz w:val="22"/>
          <w:szCs w:val="22"/>
        </w:rPr>
        <w:t>mechanizmy</w:t>
      </w:r>
      <w:proofErr w:type="gramEnd"/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musí být před výjezdem ze staveniště na veřejné komunikace očištěny</w:t>
      </w:r>
      <w:r w:rsidR="00105B86" w:rsidRPr="00882119"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33528AF7" w14:textId="77777777" w:rsidR="00105B86" w:rsidRPr="00882119" w:rsidRDefault="00105B86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113463F1" w14:textId="77777777" w:rsidR="004915C7" w:rsidRPr="00882119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k) zásady bezpečnosti a ochrany</w:t>
      </w:r>
      <w:r w:rsidR="00824BBC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zdraví při práci na staveništi:</w:t>
      </w:r>
    </w:p>
    <w:p w14:paraId="21EACDE0" w14:textId="77777777" w:rsidR="00630B25" w:rsidRPr="00882119" w:rsidRDefault="00630B2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Budou prováděna standardní opatření pro zabránění úrazu vycházející z</w:t>
      </w:r>
      <w:r w:rsidR="007A48F8" w:rsidRPr="00882119">
        <w:rPr>
          <w:rFonts w:ascii="Arial" w:hAnsi="Arial" w:cs="Arial"/>
          <w:color w:val="000000" w:themeColor="text1"/>
          <w:sz w:val="22"/>
          <w:szCs w:val="22"/>
        </w:rPr>
        <w:t> 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platných</w:t>
      </w:r>
      <w:r w:rsidR="007A48F8" w:rsidRPr="008821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právních předpisů, a to především opatření proti pádu osob do hloubek, opatření proti</w:t>
      </w:r>
      <w:r w:rsidR="007A48F8" w:rsidRPr="008821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nebezpečí pádu nezajištěného materiálu, zajištění zdrojů úrazu elektrickým proudem apod.</w:t>
      </w:r>
    </w:p>
    <w:p w14:paraId="47E8BC21" w14:textId="77777777" w:rsidR="009918C2" w:rsidRPr="00882119" w:rsidRDefault="00630B2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Staveniště bude označeno bezpečnostními tabulkami.</w:t>
      </w:r>
      <w:r w:rsidR="009918C2" w:rsidRPr="00882119">
        <w:rPr>
          <w:rFonts w:ascii="Arial" w:hAnsi="Arial" w:cs="Arial"/>
          <w:color w:val="000000" w:themeColor="text1"/>
          <w:sz w:val="22"/>
          <w:szCs w:val="22"/>
        </w:rPr>
        <w:t xml:space="preserve"> Zhotovitel určí způsob zabezpečení staveniště proti vstupu nepovolaných fyzických osob, zajistí označení hranic staveniště tak, aby byly zřetelně rozpoznatelné i za snížené viditelnosti, provádí pravidelné kontroly tohoto zabezpečení.</w:t>
      </w:r>
    </w:p>
    <w:p w14:paraId="468608D7" w14:textId="77777777" w:rsidR="009918C2" w:rsidRPr="00882119" w:rsidRDefault="009918C2" w:rsidP="000735DE">
      <w:pPr>
        <w:spacing w:before="12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Stavba bude realizována za dodržení bezpečnostních předpisů a norem ČSN EN 50110 a PNE 33 0000-6, podle nařízení vlády o minimálních požadavcích na bezpečnost č. 591/2006 Sb. a všech dalších nařízení s nimi souvisejících.</w:t>
      </w:r>
    </w:p>
    <w:p w14:paraId="1F0E0B8E" w14:textId="77777777" w:rsidR="00181449" w:rsidRPr="00882119" w:rsidRDefault="00181449" w:rsidP="000735DE">
      <w:pPr>
        <w:numPr>
          <w:ins w:id="0" w:author="Unknown"/>
        </w:numPr>
        <w:spacing w:before="120"/>
        <w:ind w:left="0"/>
        <w:rPr>
          <w:rFonts w:ascii="Arial" w:hAnsi="Arial" w:cs="Arial"/>
          <w:color w:val="000000" w:themeColor="text1"/>
          <w:sz w:val="22"/>
        </w:rPr>
      </w:pPr>
      <w:r w:rsidRPr="00882119">
        <w:rPr>
          <w:rFonts w:ascii="Arial" w:hAnsi="Arial" w:cs="Arial"/>
          <w:color w:val="000000" w:themeColor="text1"/>
          <w:sz w:val="22"/>
        </w:rPr>
        <w:t xml:space="preserve">Na závěr bude vyhotovena výchozí revize elektrického zařízení. </w:t>
      </w:r>
    </w:p>
    <w:p w14:paraId="78DE0C31" w14:textId="77777777" w:rsidR="00824BBC" w:rsidRPr="00882119" w:rsidRDefault="00824BBC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7986AA2F" w14:textId="77777777" w:rsidR="004915C7" w:rsidRPr="00882119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l) úpravy pro bezbariérové uží</w:t>
      </w:r>
      <w:r w:rsidR="00630B25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vání výstavbou dotčených staveb:</w:t>
      </w:r>
    </w:p>
    <w:p w14:paraId="3E3BCCFA" w14:textId="04CCA39D" w:rsidR="00630B25" w:rsidRPr="00882119" w:rsidRDefault="00630B2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Charakter stavby nevyžaduje úpravy pro bezbariérové užívání.</w:t>
      </w:r>
      <w:r w:rsidR="00552E44" w:rsidRPr="008821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17336F0F" w14:textId="77777777" w:rsidR="00630B25" w:rsidRPr="00882119" w:rsidRDefault="00630B2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2B385CEE" w14:textId="77777777" w:rsidR="004915C7" w:rsidRPr="00882119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lastRenderedPageBreak/>
        <w:t>m) zásady p</w:t>
      </w:r>
      <w:r w:rsidR="00630B25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ro dopravní inženýrská opatření:</w:t>
      </w:r>
    </w:p>
    <w:p w14:paraId="2C51DF11" w14:textId="77777777" w:rsidR="00630B25" w:rsidRPr="00882119" w:rsidRDefault="00630B2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Stavba nevyžaduje dopravně inženýrská opatření. </w:t>
      </w:r>
    </w:p>
    <w:p w14:paraId="5BE76963" w14:textId="77777777" w:rsidR="00630B25" w:rsidRPr="00882119" w:rsidRDefault="00630B2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57C2EF7A" w14:textId="74197BBC" w:rsidR="004915C7" w:rsidRPr="00882119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n) stanovení speciálních podmínek pro provádění </w:t>
      </w:r>
      <w:proofErr w:type="gramStart"/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stavby - provádění</w:t>
      </w:r>
      <w:proofErr w:type="gramEnd"/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stavby za provozu, opatření proti účinkům vnější</w:t>
      </w:r>
      <w:r w:rsidR="00630B25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ho prostředí při výstavbě apod:</w:t>
      </w:r>
    </w:p>
    <w:p w14:paraId="6C6A0677" w14:textId="77777777" w:rsidR="00630B25" w:rsidRPr="00882119" w:rsidRDefault="00630B2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Stavba nevyžaduje speciální podmínky.</w:t>
      </w:r>
    </w:p>
    <w:p w14:paraId="3A86F9B1" w14:textId="77777777" w:rsidR="00630B25" w:rsidRPr="00882119" w:rsidRDefault="00630B2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6725DBE2" w14:textId="77777777" w:rsidR="00EE2648" w:rsidRPr="00882119" w:rsidRDefault="004915C7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o) postup výst</w:t>
      </w:r>
      <w:r w:rsidR="00630B25"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avby, rozhodující dílčí termíny:</w:t>
      </w:r>
    </w:p>
    <w:p w14:paraId="32714C1D" w14:textId="67687A0F" w:rsidR="00EE2648" w:rsidRPr="00882119" w:rsidRDefault="00630B2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Doba výstavby činí cca </w:t>
      </w:r>
      <w:r w:rsidR="006E6AB0">
        <w:rPr>
          <w:rFonts w:ascii="Arial" w:hAnsi="Arial" w:cs="Arial"/>
          <w:color w:val="000000" w:themeColor="text1"/>
          <w:sz w:val="22"/>
          <w:szCs w:val="22"/>
        </w:rPr>
        <w:t>2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měsíc</w:t>
      </w:r>
      <w:r w:rsidR="006E6AB0">
        <w:rPr>
          <w:rFonts w:ascii="Arial" w:hAnsi="Arial" w:cs="Arial"/>
          <w:color w:val="000000" w:themeColor="text1"/>
          <w:sz w:val="22"/>
          <w:szCs w:val="22"/>
        </w:rPr>
        <w:t>e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F81B44D" w14:textId="77777777" w:rsidR="00332A1C" w:rsidRPr="00882119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6DEEB78D" w14:textId="77777777" w:rsidR="00630B25" w:rsidRPr="00882119" w:rsidRDefault="00DA0AF9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b/>
          <w:bCs/>
          <w:color w:val="000000" w:themeColor="text1"/>
          <w:sz w:val="22"/>
          <w:szCs w:val="22"/>
        </w:rPr>
        <w:t>B.9 Celkové vodohospodářské řešení</w:t>
      </w:r>
    </w:p>
    <w:p w14:paraId="7A04844B" w14:textId="77777777" w:rsidR="00630B25" w:rsidRPr="00882119" w:rsidRDefault="00DA0AF9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Není tento případ</w:t>
      </w:r>
    </w:p>
    <w:p w14:paraId="1A543CFD" w14:textId="77777777" w:rsidR="00630B25" w:rsidRPr="00882119" w:rsidRDefault="00630B2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2CB4869C" w14:textId="77777777" w:rsidR="00332A1C" w:rsidRPr="00882119" w:rsidRDefault="00332A1C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50C7022F" w14:textId="77777777" w:rsidR="005645C6" w:rsidRPr="00882119" w:rsidRDefault="005645C6">
      <w:pPr>
        <w:ind w:left="0"/>
        <w:jc w:val="left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882119">
        <w:rPr>
          <w:rFonts w:ascii="Arial" w:hAnsi="Arial" w:cs="Arial"/>
          <w:b/>
          <w:bCs/>
          <w:color w:val="000000" w:themeColor="text1"/>
          <w:sz w:val="28"/>
          <w:szCs w:val="28"/>
        </w:rPr>
        <w:br w:type="page"/>
      </w:r>
    </w:p>
    <w:p w14:paraId="3AB7774B" w14:textId="77777777" w:rsidR="005645C6" w:rsidRPr="00882119" w:rsidRDefault="005645C6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8"/>
          <w:szCs w:val="28"/>
        </w:rPr>
      </w:pPr>
    </w:p>
    <w:p w14:paraId="5CDF9F21" w14:textId="77777777" w:rsidR="005645C6" w:rsidRPr="00882119" w:rsidRDefault="005645C6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8"/>
          <w:szCs w:val="28"/>
        </w:rPr>
      </w:pPr>
    </w:p>
    <w:p w14:paraId="46EBDE98" w14:textId="77777777" w:rsidR="00BE786A" w:rsidRDefault="00BE786A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8"/>
          <w:szCs w:val="28"/>
        </w:rPr>
      </w:pPr>
    </w:p>
    <w:p w14:paraId="347F61D0" w14:textId="77777777" w:rsidR="00BE786A" w:rsidRDefault="00BE786A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8"/>
          <w:szCs w:val="28"/>
        </w:rPr>
      </w:pPr>
    </w:p>
    <w:p w14:paraId="22D48DF9" w14:textId="77777777" w:rsidR="00BE786A" w:rsidRDefault="00BE786A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8"/>
          <w:szCs w:val="28"/>
        </w:rPr>
      </w:pPr>
    </w:p>
    <w:p w14:paraId="77A8F9CB" w14:textId="77777777" w:rsidR="006E6AB0" w:rsidRDefault="006E6AB0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8"/>
          <w:szCs w:val="28"/>
        </w:rPr>
      </w:pPr>
    </w:p>
    <w:p w14:paraId="62462AE5" w14:textId="77777777" w:rsidR="006E6AB0" w:rsidRDefault="006E6AB0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8"/>
          <w:szCs w:val="28"/>
        </w:rPr>
      </w:pPr>
    </w:p>
    <w:p w14:paraId="4791BEBE" w14:textId="77777777" w:rsidR="006E6AB0" w:rsidRDefault="006E6AB0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8"/>
          <w:szCs w:val="28"/>
        </w:rPr>
      </w:pPr>
    </w:p>
    <w:p w14:paraId="27CECAEF" w14:textId="77777777" w:rsidR="006E6AB0" w:rsidRDefault="006E6AB0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8"/>
          <w:szCs w:val="28"/>
        </w:rPr>
      </w:pPr>
    </w:p>
    <w:p w14:paraId="54726B41" w14:textId="77777777" w:rsidR="006E6AB0" w:rsidRDefault="006E6AB0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8"/>
          <w:szCs w:val="28"/>
        </w:rPr>
      </w:pPr>
    </w:p>
    <w:p w14:paraId="671982C1" w14:textId="77777777" w:rsidR="006E6AB0" w:rsidRDefault="006E6AB0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8"/>
          <w:szCs w:val="28"/>
        </w:rPr>
      </w:pPr>
    </w:p>
    <w:p w14:paraId="249CDA34" w14:textId="44896CA3" w:rsidR="00D1761C" w:rsidRPr="00882119" w:rsidRDefault="00D1761C" w:rsidP="000735DE">
      <w:pPr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882119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C. </w:t>
      </w:r>
      <w:r w:rsidR="00C04206" w:rsidRPr="00882119">
        <w:rPr>
          <w:rFonts w:ascii="Arial" w:hAnsi="Arial" w:cs="Arial"/>
          <w:b/>
          <w:bCs/>
          <w:color w:val="000000" w:themeColor="text1"/>
          <w:sz w:val="28"/>
          <w:szCs w:val="28"/>
        </w:rPr>
        <w:t>Situační výkresy</w:t>
      </w:r>
    </w:p>
    <w:p w14:paraId="306BB3F7" w14:textId="77777777" w:rsidR="003755E5" w:rsidRPr="00882119" w:rsidRDefault="003755E5" w:rsidP="000735DE">
      <w:pPr>
        <w:spacing w:before="100" w:beforeAutospacing="1" w:after="100" w:afterAutospacing="1"/>
        <w:rPr>
          <w:rFonts w:ascii="Arial" w:hAnsi="Arial" w:cs="Arial"/>
          <w:color w:val="000000" w:themeColor="text1"/>
          <w:sz w:val="24"/>
          <w:szCs w:val="24"/>
        </w:rPr>
      </w:pPr>
      <w:r w:rsidRPr="00882119">
        <w:rPr>
          <w:rFonts w:ascii="Arial" w:hAnsi="Arial" w:cs="Arial"/>
          <w:color w:val="000000" w:themeColor="text1"/>
          <w:sz w:val="24"/>
          <w:szCs w:val="24"/>
        </w:rPr>
        <w:t>C.1 Situační výkres širších vztahů</w:t>
      </w:r>
      <w:r w:rsidR="00112AA2" w:rsidRPr="00882119">
        <w:rPr>
          <w:rFonts w:ascii="Arial" w:hAnsi="Arial" w:cs="Arial"/>
          <w:color w:val="000000" w:themeColor="text1"/>
          <w:sz w:val="24"/>
          <w:szCs w:val="24"/>
        </w:rPr>
        <w:t xml:space="preserve"> (0</w:t>
      </w:r>
      <w:r w:rsidR="00915965" w:rsidRPr="00882119">
        <w:rPr>
          <w:rFonts w:ascii="Arial" w:hAnsi="Arial" w:cs="Arial"/>
          <w:color w:val="000000" w:themeColor="text1"/>
          <w:sz w:val="24"/>
          <w:szCs w:val="24"/>
        </w:rPr>
        <w:t>2</w:t>
      </w:r>
      <w:r w:rsidR="00112AA2" w:rsidRPr="00882119">
        <w:rPr>
          <w:rFonts w:ascii="Arial" w:hAnsi="Arial" w:cs="Arial"/>
          <w:color w:val="000000" w:themeColor="text1"/>
          <w:sz w:val="24"/>
          <w:szCs w:val="24"/>
        </w:rPr>
        <w:t>)</w:t>
      </w:r>
    </w:p>
    <w:p w14:paraId="2EE3D19D" w14:textId="77777777" w:rsidR="003755E5" w:rsidRPr="00882119" w:rsidRDefault="003755E5" w:rsidP="000735DE">
      <w:pPr>
        <w:spacing w:before="100" w:beforeAutospacing="1" w:after="100" w:afterAutospacing="1"/>
        <w:rPr>
          <w:rFonts w:ascii="Arial" w:hAnsi="Arial" w:cs="Arial"/>
          <w:color w:val="000000" w:themeColor="text1"/>
          <w:sz w:val="24"/>
          <w:szCs w:val="24"/>
        </w:rPr>
      </w:pPr>
      <w:r w:rsidRPr="00882119">
        <w:rPr>
          <w:rFonts w:ascii="Arial" w:hAnsi="Arial" w:cs="Arial"/>
          <w:color w:val="000000" w:themeColor="text1"/>
          <w:sz w:val="24"/>
          <w:szCs w:val="24"/>
        </w:rPr>
        <w:t>C.2 Katastrální situační výkres</w:t>
      </w:r>
      <w:r w:rsidR="00112AA2" w:rsidRPr="00882119">
        <w:rPr>
          <w:rFonts w:ascii="Arial" w:hAnsi="Arial" w:cs="Arial"/>
          <w:color w:val="000000" w:themeColor="text1"/>
          <w:sz w:val="24"/>
          <w:szCs w:val="24"/>
        </w:rPr>
        <w:t xml:space="preserve"> (02)</w:t>
      </w:r>
    </w:p>
    <w:p w14:paraId="74ED476D" w14:textId="77777777" w:rsidR="003755E5" w:rsidRPr="00882119" w:rsidRDefault="003755E5" w:rsidP="000735DE">
      <w:pPr>
        <w:spacing w:before="100" w:beforeAutospacing="1" w:after="100" w:afterAutospacing="1"/>
        <w:rPr>
          <w:rFonts w:ascii="Arial" w:hAnsi="Arial" w:cs="Arial"/>
          <w:color w:val="000000" w:themeColor="text1"/>
          <w:sz w:val="24"/>
          <w:szCs w:val="24"/>
        </w:rPr>
      </w:pPr>
      <w:r w:rsidRPr="00882119">
        <w:rPr>
          <w:rFonts w:ascii="Arial" w:hAnsi="Arial" w:cs="Arial"/>
          <w:color w:val="000000" w:themeColor="text1"/>
          <w:sz w:val="24"/>
          <w:szCs w:val="24"/>
        </w:rPr>
        <w:t>C.3 Koordinační situační výkres</w:t>
      </w:r>
      <w:r w:rsidR="00112AA2" w:rsidRPr="00882119">
        <w:rPr>
          <w:rFonts w:ascii="Arial" w:hAnsi="Arial" w:cs="Arial"/>
          <w:color w:val="000000" w:themeColor="text1"/>
          <w:sz w:val="24"/>
          <w:szCs w:val="24"/>
        </w:rPr>
        <w:t xml:space="preserve"> (01)</w:t>
      </w:r>
    </w:p>
    <w:p w14:paraId="4DDA272B" w14:textId="77777777" w:rsidR="00D1761C" w:rsidRPr="00882119" w:rsidRDefault="00D1761C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Výkresová dokumentace</w:t>
      </w:r>
    </w:p>
    <w:p w14:paraId="451D7F27" w14:textId="5EFDB5D6" w:rsidR="00D1761C" w:rsidRPr="00882119" w:rsidRDefault="003755E5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82119">
        <w:rPr>
          <w:rFonts w:ascii="Arial" w:hAnsi="Arial" w:cs="Arial"/>
          <w:color w:val="000000" w:themeColor="text1"/>
          <w:sz w:val="22"/>
          <w:szCs w:val="22"/>
        </w:rPr>
        <w:t>Viz</w:t>
      </w:r>
      <w:r w:rsidR="00AB78C0" w:rsidRPr="00882119">
        <w:rPr>
          <w:rFonts w:ascii="Arial" w:hAnsi="Arial" w:cs="Arial"/>
          <w:color w:val="000000" w:themeColor="text1"/>
          <w:sz w:val="22"/>
          <w:szCs w:val="22"/>
        </w:rPr>
        <w:t>.</w:t>
      </w:r>
      <w:r w:rsidRPr="00882119">
        <w:rPr>
          <w:rFonts w:ascii="Arial" w:hAnsi="Arial" w:cs="Arial"/>
          <w:color w:val="000000" w:themeColor="text1"/>
          <w:sz w:val="22"/>
          <w:szCs w:val="22"/>
        </w:rPr>
        <w:t xml:space="preserve"> Seznam přiložených výkresů, které splňují výše uvedené požadavky. Vzhledem k tomu, že se jedná o výstavbu fotovoltaické elektrárny na střeše stávající budovy, jsou výše uvedené požadavky sjednoceny do dvou konkrétních výkresů</w:t>
      </w:r>
      <w:r w:rsidR="00ED0650" w:rsidRPr="00882119">
        <w:rPr>
          <w:rFonts w:ascii="Arial" w:hAnsi="Arial" w:cs="Arial"/>
          <w:color w:val="000000" w:themeColor="text1"/>
          <w:sz w:val="22"/>
          <w:szCs w:val="22"/>
        </w:rPr>
        <w:t>, detaily jsou uvedeny v technické zprávě.</w:t>
      </w:r>
    </w:p>
    <w:p w14:paraId="17A3CF8A" w14:textId="77777777" w:rsidR="00C04206" w:rsidRPr="00882119" w:rsidRDefault="00C04206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025DA8D8" w14:textId="77777777" w:rsidR="009C59D2" w:rsidRPr="00882119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5E23136D" w14:textId="77777777" w:rsidR="009C59D2" w:rsidRPr="00882119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02AD15D8" w14:textId="77777777" w:rsidR="009C59D2" w:rsidRPr="00882119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452BB066" w14:textId="77777777" w:rsidR="009C59D2" w:rsidRPr="00882119" w:rsidRDefault="009C59D2" w:rsidP="000735DE">
      <w:pPr>
        <w:autoSpaceDE w:val="0"/>
        <w:autoSpaceDN w:val="0"/>
        <w:adjustRightInd w:val="0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sectPr w:rsidR="009C59D2" w:rsidRPr="00882119" w:rsidSect="000C03C2">
      <w:footerReference w:type="default" r:id="rId11"/>
      <w:pgSz w:w="11907" w:h="16840" w:code="9"/>
      <w:pgMar w:top="1134" w:right="964" w:bottom="45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9B173" w14:textId="77777777" w:rsidR="00F13245" w:rsidRDefault="00F13245">
      <w:r>
        <w:separator/>
      </w:r>
    </w:p>
  </w:endnote>
  <w:endnote w:type="continuationSeparator" w:id="0">
    <w:p w14:paraId="02AD9371" w14:textId="77777777" w:rsidR="00F13245" w:rsidRDefault="00F13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BDEFA" w14:textId="77777777" w:rsidR="00824BBC" w:rsidRDefault="00824BBC">
    <w:pPr>
      <w:pStyle w:val="Zpat"/>
      <w:jc w:val="right"/>
    </w:pPr>
    <w:r>
      <w:tab/>
    </w:r>
    <w:r>
      <w:rPr>
        <w:rFonts w:ascii="Arial" w:hAnsi="Arial"/>
        <w:snapToGrid w:val="0"/>
      </w:rPr>
      <w:tab/>
    </w:r>
    <w:r>
      <w:rPr>
        <w:rFonts w:ascii="Arial" w:hAnsi="Arial"/>
        <w:snapToGrid w:val="0"/>
      </w:rPr>
      <w:tab/>
    </w:r>
    <w:r>
      <w:t xml:space="preserve">-  </w:t>
    </w:r>
    <w:r w:rsidR="0078679D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78679D">
      <w:rPr>
        <w:rStyle w:val="slostrnky"/>
      </w:rPr>
      <w:fldChar w:fldCharType="separate"/>
    </w:r>
    <w:r w:rsidR="003E1FDB">
      <w:rPr>
        <w:rStyle w:val="slostrnky"/>
        <w:noProof/>
      </w:rPr>
      <w:t>4</w:t>
    </w:r>
    <w:r w:rsidR="0078679D"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99B59" w14:textId="77777777" w:rsidR="00F13245" w:rsidRDefault="00F13245">
      <w:r>
        <w:separator/>
      </w:r>
    </w:p>
  </w:footnote>
  <w:footnote w:type="continuationSeparator" w:id="0">
    <w:p w14:paraId="78FA5088" w14:textId="77777777" w:rsidR="00F13245" w:rsidRDefault="00F132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121C8"/>
    <w:multiLevelType w:val="hybridMultilevel"/>
    <w:tmpl w:val="532A0DC6"/>
    <w:lvl w:ilvl="0" w:tplc="BF92C4B8">
      <w:start w:val="8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30288A"/>
    <w:multiLevelType w:val="hybridMultilevel"/>
    <w:tmpl w:val="CBE48CC4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4AB362C"/>
    <w:multiLevelType w:val="hybridMultilevel"/>
    <w:tmpl w:val="E5CED04C"/>
    <w:lvl w:ilvl="0" w:tplc="040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" w15:restartNumberingAfterBreak="0">
    <w:nsid w:val="3C1C2D8A"/>
    <w:multiLevelType w:val="hybridMultilevel"/>
    <w:tmpl w:val="67EA10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1268EE"/>
    <w:multiLevelType w:val="singleLevel"/>
    <w:tmpl w:val="E5B04278"/>
    <w:lvl w:ilvl="0">
      <w:start w:val="1"/>
      <w:numFmt w:val="bullet"/>
      <w:lvlText w:val=""/>
      <w:lvlJc w:val="left"/>
      <w:pPr>
        <w:tabs>
          <w:tab w:val="num" w:pos="1352"/>
        </w:tabs>
        <w:ind w:left="1276" w:hanging="284"/>
      </w:pPr>
      <w:rPr>
        <w:rFonts w:ascii="Symbol" w:hAnsi="Symbol" w:hint="default"/>
      </w:rPr>
    </w:lvl>
  </w:abstractNum>
  <w:abstractNum w:abstractNumId="5" w15:restartNumberingAfterBreak="0">
    <w:nsid w:val="59D04C65"/>
    <w:multiLevelType w:val="hybridMultilevel"/>
    <w:tmpl w:val="3370C65C"/>
    <w:lvl w:ilvl="0" w:tplc="BE44B08A">
      <w:start w:val="11"/>
      <w:numFmt w:val="decimal"/>
      <w:lvlText w:val="%1."/>
      <w:lvlJc w:val="left"/>
      <w:pPr>
        <w:tabs>
          <w:tab w:val="num" w:pos="1095"/>
        </w:tabs>
        <w:ind w:left="1095" w:hanging="5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630C12D5"/>
    <w:multiLevelType w:val="hybridMultilevel"/>
    <w:tmpl w:val="07B29478"/>
    <w:lvl w:ilvl="0" w:tplc="78FA917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63C72105"/>
    <w:multiLevelType w:val="hybridMultilevel"/>
    <w:tmpl w:val="70F4CF72"/>
    <w:lvl w:ilvl="0" w:tplc="07A6DF98">
      <w:start w:val="1"/>
      <w:numFmt w:val="lowerLetter"/>
      <w:lvlText w:val="%1)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666E4DEF"/>
    <w:multiLevelType w:val="hybridMultilevel"/>
    <w:tmpl w:val="654CB448"/>
    <w:lvl w:ilvl="0" w:tplc="1A521AA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3A9783B"/>
    <w:multiLevelType w:val="hybridMultilevel"/>
    <w:tmpl w:val="858A90A6"/>
    <w:lvl w:ilvl="0" w:tplc="07F6A320">
      <w:start w:val="5"/>
      <w:numFmt w:val="decimal"/>
      <w:lvlText w:val="%1."/>
      <w:lvlJc w:val="left"/>
      <w:pPr>
        <w:tabs>
          <w:tab w:val="num" w:pos="930"/>
        </w:tabs>
        <w:ind w:left="93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7"/>
  </w:num>
  <w:num w:numId="5">
    <w:abstractNumId w:val="6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B6B"/>
    <w:rsid w:val="00005C63"/>
    <w:rsid w:val="000129B7"/>
    <w:rsid w:val="00014B02"/>
    <w:rsid w:val="00020C80"/>
    <w:rsid w:val="00023963"/>
    <w:rsid w:val="00026FAB"/>
    <w:rsid w:val="0002718F"/>
    <w:rsid w:val="00035C0E"/>
    <w:rsid w:val="00041914"/>
    <w:rsid w:val="00044339"/>
    <w:rsid w:val="000445A9"/>
    <w:rsid w:val="00062E96"/>
    <w:rsid w:val="0006350B"/>
    <w:rsid w:val="00066266"/>
    <w:rsid w:val="00066D4A"/>
    <w:rsid w:val="000725D9"/>
    <w:rsid w:val="000735DE"/>
    <w:rsid w:val="000740B3"/>
    <w:rsid w:val="000777BD"/>
    <w:rsid w:val="00086D4C"/>
    <w:rsid w:val="00090FDE"/>
    <w:rsid w:val="000916DB"/>
    <w:rsid w:val="00096626"/>
    <w:rsid w:val="000A1D8C"/>
    <w:rsid w:val="000A3132"/>
    <w:rsid w:val="000A590F"/>
    <w:rsid w:val="000B0FE4"/>
    <w:rsid w:val="000B19FD"/>
    <w:rsid w:val="000B7FEB"/>
    <w:rsid w:val="000C03C2"/>
    <w:rsid w:val="000C10BF"/>
    <w:rsid w:val="000C54A3"/>
    <w:rsid w:val="000C6751"/>
    <w:rsid w:val="000D2E10"/>
    <w:rsid w:val="000D4D60"/>
    <w:rsid w:val="000D64C2"/>
    <w:rsid w:val="000D7F98"/>
    <w:rsid w:val="000E0122"/>
    <w:rsid w:val="000F078D"/>
    <w:rsid w:val="000F2CE4"/>
    <w:rsid w:val="000F78C3"/>
    <w:rsid w:val="000F7CCF"/>
    <w:rsid w:val="001001C2"/>
    <w:rsid w:val="00104DC9"/>
    <w:rsid w:val="00105273"/>
    <w:rsid w:val="00105B86"/>
    <w:rsid w:val="00110433"/>
    <w:rsid w:val="00112AA2"/>
    <w:rsid w:val="00113058"/>
    <w:rsid w:val="001158C6"/>
    <w:rsid w:val="001300B7"/>
    <w:rsid w:val="00140C7E"/>
    <w:rsid w:val="00161A08"/>
    <w:rsid w:val="00161CCE"/>
    <w:rsid w:val="00165695"/>
    <w:rsid w:val="00166AB7"/>
    <w:rsid w:val="001702CC"/>
    <w:rsid w:val="00171CF6"/>
    <w:rsid w:val="00173176"/>
    <w:rsid w:val="00177288"/>
    <w:rsid w:val="00177DCA"/>
    <w:rsid w:val="00181449"/>
    <w:rsid w:val="001822C9"/>
    <w:rsid w:val="00186470"/>
    <w:rsid w:val="00186C65"/>
    <w:rsid w:val="0019332D"/>
    <w:rsid w:val="00197126"/>
    <w:rsid w:val="001A027C"/>
    <w:rsid w:val="001A0EFA"/>
    <w:rsid w:val="001A456D"/>
    <w:rsid w:val="001A59C7"/>
    <w:rsid w:val="001C2DBF"/>
    <w:rsid w:val="001C3A18"/>
    <w:rsid w:val="001D10C3"/>
    <w:rsid w:val="001E02EB"/>
    <w:rsid w:val="001E09CE"/>
    <w:rsid w:val="001E2701"/>
    <w:rsid w:val="001E58C6"/>
    <w:rsid w:val="001F2C08"/>
    <w:rsid w:val="001F7C76"/>
    <w:rsid w:val="002146DA"/>
    <w:rsid w:val="0021526C"/>
    <w:rsid w:val="002177FF"/>
    <w:rsid w:val="002205DF"/>
    <w:rsid w:val="00221C9D"/>
    <w:rsid w:val="0022332A"/>
    <w:rsid w:val="00231FBC"/>
    <w:rsid w:val="00240D40"/>
    <w:rsid w:val="00241C09"/>
    <w:rsid w:val="00243A55"/>
    <w:rsid w:val="00244CA1"/>
    <w:rsid w:val="002472E2"/>
    <w:rsid w:val="00260D43"/>
    <w:rsid w:val="00261DE7"/>
    <w:rsid w:val="00262BEA"/>
    <w:rsid w:val="00263CF5"/>
    <w:rsid w:val="00265EC8"/>
    <w:rsid w:val="002722FF"/>
    <w:rsid w:val="0027728D"/>
    <w:rsid w:val="00283AF4"/>
    <w:rsid w:val="00284DD7"/>
    <w:rsid w:val="002865F2"/>
    <w:rsid w:val="00291AB4"/>
    <w:rsid w:val="002930BE"/>
    <w:rsid w:val="002A2CAA"/>
    <w:rsid w:val="002A4D94"/>
    <w:rsid w:val="002A57EE"/>
    <w:rsid w:val="002A7182"/>
    <w:rsid w:val="002B0C1C"/>
    <w:rsid w:val="002B1303"/>
    <w:rsid w:val="002B7CE8"/>
    <w:rsid w:val="002C02CA"/>
    <w:rsid w:val="002C164B"/>
    <w:rsid w:val="002C54E7"/>
    <w:rsid w:val="002D056F"/>
    <w:rsid w:val="002E478F"/>
    <w:rsid w:val="002F142F"/>
    <w:rsid w:val="002F3953"/>
    <w:rsid w:val="00300355"/>
    <w:rsid w:val="00301D74"/>
    <w:rsid w:val="00302910"/>
    <w:rsid w:val="00312B55"/>
    <w:rsid w:val="003138D5"/>
    <w:rsid w:val="003201EC"/>
    <w:rsid w:val="0032296B"/>
    <w:rsid w:val="00324B68"/>
    <w:rsid w:val="00326997"/>
    <w:rsid w:val="00332A1C"/>
    <w:rsid w:val="00336170"/>
    <w:rsid w:val="003467FD"/>
    <w:rsid w:val="00347B7D"/>
    <w:rsid w:val="00350AD8"/>
    <w:rsid w:val="00350F5D"/>
    <w:rsid w:val="003524F7"/>
    <w:rsid w:val="00353700"/>
    <w:rsid w:val="00354C61"/>
    <w:rsid w:val="00360456"/>
    <w:rsid w:val="00364B01"/>
    <w:rsid w:val="00372CBE"/>
    <w:rsid w:val="003755E5"/>
    <w:rsid w:val="003843FE"/>
    <w:rsid w:val="00384F50"/>
    <w:rsid w:val="0039100A"/>
    <w:rsid w:val="00397665"/>
    <w:rsid w:val="003A5C3F"/>
    <w:rsid w:val="003A763E"/>
    <w:rsid w:val="003A78DD"/>
    <w:rsid w:val="003A79A0"/>
    <w:rsid w:val="003B1760"/>
    <w:rsid w:val="003B57BC"/>
    <w:rsid w:val="003B58D4"/>
    <w:rsid w:val="003B7790"/>
    <w:rsid w:val="003C1249"/>
    <w:rsid w:val="003C1C1D"/>
    <w:rsid w:val="003C7FF9"/>
    <w:rsid w:val="003D60A9"/>
    <w:rsid w:val="003E1FDB"/>
    <w:rsid w:val="003E2F99"/>
    <w:rsid w:val="003E5515"/>
    <w:rsid w:val="003E5DBD"/>
    <w:rsid w:val="003F34C6"/>
    <w:rsid w:val="003F6233"/>
    <w:rsid w:val="003F680C"/>
    <w:rsid w:val="00406490"/>
    <w:rsid w:val="00411743"/>
    <w:rsid w:val="00415589"/>
    <w:rsid w:val="00421673"/>
    <w:rsid w:val="00422E28"/>
    <w:rsid w:val="00424A39"/>
    <w:rsid w:val="00427236"/>
    <w:rsid w:val="00432EE3"/>
    <w:rsid w:val="004348A5"/>
    <w:rsid w:val="004504F9"/>
    <w:rsid w:val="004507E7"/>
    <w:rsid w:val="00455124"/>
    <w:rsid w:val="004624B6"/>
    <w:rsid w:val="004650FC"/>
    <w:rsid w:val="00483CDA"/>
    <w:rsid w:val="004871E6"/>
    <w:rsid w:val="004910B8"/>
    <w:rsid w:val="004915C7"/>
    <w:rsid w:val="004925F1"/>
    <w:rsid w:val="00492F87"/>
    <w:rsid w:val="004A4A98"/>
    <w:rsid w:val="004B139A"/>
    <w:rsid w:val="004B641B"/>
    <w:rsid w:val="004D3124"/>
    <w:rsid w:val="004E13B4"/>
    <w:rsid w:val="004E1942"/>
    <w:rsid w:val="004E2948"/>
    <w:rsid w:val="004E2A66"/>
    <w:rsid w:val="004E6070"/>
    <w:rsid w:val="004F0FC7"/>
    <w:rsid w:val="00501AB6"/>
    <w:rsid w:val="00505DF2"/>
    <w:rsid w:val="005112A0"/>
    <w:rsid w:val="0051725E"/>
    <w:rsid w:val="00520B09"/>
    <w:rsid w:val="00523CB7"/>
    <w:rsid w:val="00525D6A"/>
    <w:rsid w:val="005263E0"/>
    <w:rsid w:val="00533753"/>
    <w:rsid w:val="00535C13"/>
    <w:rsid w:val="005364BF"/>
    <w:rsid w:val="00545BA5"/>
    <w:rsid w:val="005473BE"/>
    <w:rsid w:val="00552E44"/>
    <w:rsid w:val="00564402"/>
    <w:rsid w:val="005645C6"/>
    <w:rsid w:val="00565A67"/>
    <w:rsid w:val="0056671D"/>
    <w:rsid w:val="00587DE0"/>
    <w:rsid w:val="00590559"/>
    <w:rsid w:val="00597A25"/>
    <w:rsid w:val="005A0892"/>
    <w:rsid w:val="005A5388"/>
    <w:rsid w:val="005B4657"/>
    <w:rsid w:val="005B773F"/>
    <w:rsid w:val="005C3807"/>
    <w:rsid w:val="005C473F"/>
    <w:rsid w:val="005C6423"/>
    <w:rsid w:val="005D2A7A"/>
    <w:rsid w:val="005D486D"/>
    <w:rsid w:val="005E0466"/>
    <w:rsid w:val="005E26AB"/>
    <w:rsid w:val="005E2E55"/>
    <w:rsid w:val="006016D6"/>
    <w:rsid w:val="00603E17"/>
    <w:rsid w:val="00604570"/>
    <w:rsid w:val="006073DC"/>
    <w:rsid w:val="00607601"/>
    <w:rsid w:val="00614C9F"/>
    <w:rsid w:val="00622DEF"/>
    <w:rsid w:val="006250AF"/>
    <w:rsid w:val="00630B25"/>
    <w:rsid w:val="00633B42"/>
    <w:rsid w:val="006462FE"/>
    <w:rsid w:val="00651AD1"/>
    <w:rsid w:val="006612BF"/>
    <w:rsid w:val="0066286F"/>
    <w:rsid w:val="00662B40"/>
    <w:rsid w:val="006671AD"/>
    <w:rsid w:val="00672C3B"/>
    <w:rsid w:val="006736AA"/>
    <w:rsid w:val="00680F06"/>
    <w:rsid w:val="00682A3B"/>
    <w:rsid w:val="00682EB0"/>
    <w:rsid w:val="00685F9F"/>
    <w:rsid w:val="006A0332"/>
    <w:rsid w:val="006A1127"/>
    <w:rsid w:val="006A4BD6"/>
    <w:rsid w:val="006A5FCF"/>
    <w:rsid w:val="006A7E0F"/>
    <w:rsid w:val="006B018F"/>
    <w:rsid w:val="006B1626"/>
    <w:rsid w:val="006B3362"/>
    <w:rsid w:val="006B67BC"/>
    <w:rsid w:val="006B6C05"/>
    <w:rsid w:val="006C48F6"/>
    <w:rsid w:val="006D28C2"/>
    <w:rsid w:val="006D726E"/>
    <w:rsid w:val="006D74BC"/>
    <w:rsid w:val="006E07DC"/>
    <w:rsid w:val="006E12FA"/>
    <w:rsid w:val="006E1A7D"/>
    <w:rsid w:val="006E46BE"/>
    <w:rsid w:val="006E6AB0"/>
    <w:rsid w:val="006F01D2"/>
    <w:rsid w:val="006F1D49"/>
    <w:rsid w:val="00701D4F"/>
    <w:rsid w:val="007032B8"/>
    <w:rsid w:val="00705E08"/>
    <w:rsid w:val="0071011A"/>
    <w:rsid w:val="00720450"/>
    <w:rsid w:val="00733C1D"/>
    <w:rsid w:val="00734AF6"/>
    <w:rsid w:val="0074584E"/>
    <w:rsid w:val="007459B7"/>
    <w:rsid w:val="00746C48"/>
    <w:rsid w:val="00756712"/>
    <w:rsid w:val="00757AD0"/>
    <w:rsid w:val="00762A36"/>
    <w:rsid w:val="0076542C"/>
    <w:rsid w:val="0077322B"/>
    <w:rsid w:val="007759F5"/>
    <w:rsid w:val="007764DE"/>
    <w:rsid w:val="007828AC"/>
    <w:rsid w:val="0078346E"/>
    <w:rsid w:val="007836C5"/>
    <w:rsid w:val="00784223"/>
    <w:rsid w:val="00784311"/>
    <w:rsid w:val="00784927"/>
    <w:rsid w:val="0078679D"/>
    <w:rsid w:val="00786E45"/>
    <w:rsid w:val="00790144"/>
    <w:rsid w:val="007949E3"/>
    <w:rsid w:val="007A20DA"/>
    <w:rsid w:val="007A2FD4"/>
    <w:rsid w:val="007A48F8"/>
    <w:rsid w:val="007A60BB"/>
    <w:rsid w:val="007A788F"/>
    <w:rsid w:val="007A7CB7"/>
    <w:rsid w:val="007B05EB"/>
    <w:rsid w:val="007B5267"/>
    <w:rsid w:val="007C13FD"/>
    <w:rsid w:val="007C1430"/>
    <w:rsid w:val="007C3107"/>
    <w:rsid w:val="007C3213"/>
    <w:rsid w:val="007C66E1"/>
    <w:rsid w:val="007D0C3E"/>
    <w:rsid w:val="007D3061"/>
    <w:rsid w:val="007E2175"/>
    <w:rsid w:val="007F48C3"/>
    <w:rsid w:val="007F67AB"/>
    <w:rsid w:val="00801394"/>
    <w:rsid w:val="008070D0"/>
    <w:rsid w:val="0081327B"/>
    <w:rsid w:val="00816443"/>
    <w:rsid w:val="00816A36"/>
    <w:rsid w:val="0082257E"/>
    <w:rsid w:val="00823257"/>
    <w:rsid w:val="00824BBC"/>
    <w:rsid w:val="008339F2"/>
    <w:rsid w:val="008342C6"/>
    <w:rsid w:val="00836052"/>
    <w:rsid w:val="0083689C"/>
    <w:rsid w:val="00836D78"/>
    <w:rsid w:val="00846ED4"/>
    <w:rsid w:val="00853D01"/>
    <w:rsid w:val="00860CB1"/>
    <w:rsid w:val="00881E2F"/>
    <w:rsid w:val="00882119"/>
    <w:rsid w:val="00890A76"/>
    <w:rsid w:val="00896160"/>
    <w:rsid w:val="008A1C68"/>
    <w:rsid w:val="008A2560"/>
    <w:rsid w:val="008A2924"/>
    <w:rsid w:val="008B4A6A"/>
    <w:rsid w:val="008B6A1D"/>
    <w:rsid w:val="008C52EE"/>
    <w:rsid w:val="008E5DB5"/>
    <w:rsid w:val="008E7C17"/>
    <w:rsid w:val="008F38BB"/>
    <w:rsid w:val="008F50D4"/>
    <w:rsid w:val="00911284"/>
    <w:rsid w:val="00912454"/>
    <w:rsid w:val="009140AA"/>
    <w:rsid w:val="00915965"/>
    <w:rsid w:val="00930C3D"/>
    <w:rsid w:val="009322E5"/>
    <w:rsid w:val="00934219"/>
    <w:rsid w:val="00936D21"/>
    <w:rsid w:val="00940E22"/>
    <w:rsid w:val="00941FD6"/>
    <w:rsid w:val="00942920"/>
    <w:rsid w:val="009462FD"/>
    <w:rsid w:val="00946BFF"/>
    <w:rsid w:val="0095005A"/>
    <w:rsid w:val="00951D3A"/>
    <w:rsid w:val="00951E57"/>
    <w:rsid w:val="00954BA0"/>
    <w:rsid w:val="0095546C"/>
    <w:rsid w:val="00955F22"/>
    <w:rsid w:val="00957EB9"/>
    <w:rsid w:val="009629F6"/>
    <w:rsid w:val="00962FE6"/>
    <w:rsid w:val="00964883"/>
    <w:rsid w:val="009723A9"/>
    <w:rsid w:val="00972E78"/>
    <w:rsid w:val="00977D4C"/>
    <w:rsid w:val="00984C2A"/>
    <w:rsid w:val="00987B53"/>
    <w:rsid w:val="009918C2"/>
    <w:rsid w:val="009959A1"/>
    <w:rsid w:val="009A226B"/>
    <w:rsid w:val="009A655F"/>
    <w:rsid w:val="009B0F10"/>
    <w:rsid w:val="009B22DE"/>
    <w:rsid w:val="009B6143"/>
    <w:rsid w:val="009C0D00"/>
    <w:rsid w:val="009C59D2"/>
    <w:rsid w:val="009C7F1A"/>
    <w:rsid w:val="009D09DA"/>
    <w:rsid w:val="009D5BFC"/>
    <w:rsid w:val="009E41D8"/>
    <w:rsid w:val="009E423A"/>
    <w:rsid w:val="009F5125"/>
    <w:rsid w:val="00A014F4"/>
    <w:rsid w:val="00A05A36"/>
    <w:rsid w:val="00A0665F"/>
    <w:rsid w:val="00A105FE"/>
    <w:rsid w:val="00A11D26"/>
    <w:rsid w:val="00A14E7D"/>
    <w:rsid w:val="00A41058"/>
    <w:rsid w:val="00A46482"/>
    <w:rsid w:val="00A53DD1"/>
    <w:rsid w:val="00A54BF9"/>
    <w:rsid w:val="00A559C7"/>
    <w:rsid w:val="00A55D1A"/>
    <w:rsid w:val="00A608E6"/>
    <w:rsid w:val="00A62352"/>
    <w:rsid w:val="00A66220"/>
    <w:rsid w:val="00A66EC6"/>
    <w:rsid w:val="00A72FF3"/>
    <w:rsid w:val="00A74120"/>
    <w:rsid w:val="00A75F86"/>
    <w:rsid w:val="00A77945"/>
    <w:rsid w:val="00A816D3"/>
    <w:rsid w:val="00A86BCC"/>
    <w:rsid w:val="00A876C5"/>
    <w:rsid w:val="00A90056"/>
    <w:rsid w:val="00A91547"/>
    <w:rsid w:val="00A93B8E"/>
    <w:rsid w:val="00AA02E4"/>
    <w:rsid w:val="00AA1E2B"/>
    <w:rsid w:val="00AA3DDD"/>
    <w:rsid w:val="00AA56FD"/>
    <w:rsid w:val="00AA765A"/>
    <w:rsid w:val="00AB3CB2"/>
    <w:rsid w:val="00AB561A"/>
    <w:rsid w:val="00AB78C0"/>
    <w:rsid w:val="00AC4C34"/>
    <w:rsid w:val="00AC5101"/>
    <w:rsid w:val="00AD7D40"/>
    <w:rsid w:val="00AE01A0"/>
    <w:rsid w:val="00B02EAE"/>
    <w:rsid w:val="00B04EE2"/>
    <w:rsid w:val="00B07C11"/>
    <w:rsid w:val="00B25817"/>
    <w:rsid w:val="00B427AD"/>
    <w:rsid w:val="00B433EE"/>
    <w:rsid w:val="00B43E85"/>
    <w:rsid w:val="00B474CE"/>
    <w:rsid w:val="00B5125B"/>
    <w:rsid w:val="00B550AF"/>
    <w:rsid w:val="00B667C3"/>
    <w:rsid w:val="00B678F9"/>
    <w:rsid w:val="00B72068"/>
    <w:rsid w:val="00B73AFF"/>
    <w:rsid w:val="00B776DC"/>
    <w:rsid w:val="00B80BF3"/>
    <w:rsid w:val="00B85CCF"/>
    <w:rsid w:val="00B867C8"/>
    <w:rsid w:val="00B91F39"/>
    <w:rsid w:val="00BA20F1"/>
    <w:rsid w:val="00BB1D0A"/>
    <w:rsid w:val="00BB4F38"/>
    <w:rsid w:val="00BC46D4"/>
    <w:rsid w:val="00BC52D5"/>
    <w:rsid w:val="00BD0638"/>
    <w:rsid w:val="00BD475B"/>
    <w:rsid w:val="00BD7848"/>
    <w:rsid w:val="00BE786A"/>
    <w:rsid w:val="00BF7727"/>
    <w:rsid w:val="00C0141F"/>
    <w:rsid w:val="00C04206"/>
    <w:rsid w:val="00C2435F"/>
    <w:rsid w:val="00C345B2"/>
    <w:rsid w:val="00C3671C"/>
    <w:rsid w:val="00C378B8"/>
    <w:rsid w:val="00C40875"/>
    <w:rsid w:val="00C4314A"/>
    <w:rsid w:val="00C441AC"/>
    <w:rsid w:val="00C50E7D"/>
    <w:rsid w:val="00C527B4"/>
    <w:rsid w:val="00C56EC2"/>
    <w:rsid w:val="00C70492"/>
    <w:rsid w:val="00C71DF3"/>
    <w:rsid w:val="00C73C61"/>
    <w:rsid w:val="00C80A4C"/>
    <w:rsid w:val="00C82BBA"/>
    <w:rsid w:val="00C904E7"/>
    <w:rsid w:val="00C91557"/>
    <w:rsid w:val="00C92E83"/>
    <w:rsid w:val="00CA6E04"/>
    <w:rsid w:val="00CA7426"/>
    <w:rsid w:val="00CB069F"/>
    <w:rsid w:val="00CB191C"/>
    <w:rsid w:val="00CB23F7"/>
    <w:rsid w:val="00CB5D39"/>
    <w:rsid w:val="00CC3543"/>
    <w:rsid w:val="00CC4543"/>
    <w:rsid w:val="00CC613C"/>
    <w:rsid w:val="00CC7029"/>
    <w:rsid w:val="00CC7697"/>
    <w:rsid w:val="00CD3256"/>
    <w:rsid w:val="00CD3AAC"/>
    <w:rsid w:val="00CE06A4"/>
    <w:rsid w:val="00CE081F"/>
    <w:rsid w:val="00CE30F8"/>
    <w:rsid w:val="00CF4F4B"/>
    <w:rsid w:val="00D0404E"/>
    <w:rsid w:val="00D06681"/>
    <w:rsid w:val="00D14192"/>
    <w:rsid w:val="00D14306"/>
    <w:rsid w:val="00D1761C"/>
    <w:rsid w:val="00D17AAF"/>
    <w:rsid w:val="00D20018"/>
    <w:rsid w:val="00D24D86"/>
    <w:rsid w:val="00D2613A"/>
    <w:rsid w:val="00D344D0"/>
    <w:rsid w:val="00D42586"/>
    <w:rsid w:val="00D51501"/>
    <w:rsid w:val="00D56496"/>
    <w:rsid w:val="00D56557"/>
    <w:rsid w:val="00D61374"/>
    <w:rsid w:val="00D73569"/>
    <w:rsid w:val="00D75FFD"/>
    <w:rsid w:val="00D76FD7"/>
    <w:rsid w:val="00D80119"/>
    <w:rsid w:val="00D863B3"/>
    <w:rsid w:val="00D903E2"/>
    <w:rsid w:val="00D95612"/>
    <w:rsid w:val="00D957E6"/>
    <w:rsid w:val="00DA0AF9"/>
    <w:rsid w:val="00DA1849"/>
    <w:rsid w:val="00DA229C"/>
    <w:rsid w:val="00DA5D82"/>
    <w:rsid w:val="00DA6396"/>
    <w:rsid w:val="00DB71B0"/>
    <w:rsid w:val="00DC1A4B"/>
    <w:rsid w:val="00DC2F0A"/>
    <w:rsid w:val="00DC4034"/>
    <w:rsid w:val="00DC4DA4"/>
    <w:rsid w:val="00DC6724"/>
    <w:rsid w:val="00DC6BB2"/>
    <w:rsid w:val="00DC7844"/>
    <w:rsid w:val="00DD6246"/>
    <w:rsid w:val="00DE6A19"/>
    <w:rsid w:val="00DE6E7E"/>
    <w:rsid w:val="00DF06F3"/>
    <w:rsid w:val="00DF64C7"/>
    <w:rsid w:val="00E1217E"/>
    <w:rsid w:val="00E15A94"/>
    <w:rsid w:val="00E212E5"/>
    <w:rsid w:val="00E232D9"/>
    <w:rsid w:val="00E3302F"/>
    <w:rsid w:val="00E3413F"/>
    <w:rsid w:val="00E34144"/>
    <w:rsid w:val="00E374B0"/>
    <w:rsid w:val="00E42D80"/>
    <w:rsid w:val="00E433D6"/>
    <w:rsid w:val="00E45684"/>
    <w:rsid w:val="00E509DA"/>
    <w:rsid w:val="00E562D9"/>
    <w:rsid w:val="00E60C6F"/>
    <w:rsid w:val="00E6254F"/>
    <w:rsid w:val="00E629D6"/>
    <w:rsid w:val="00E63E0F"/>
    <w:rsid w:val="00E642ED"/>
    <w:rsid w:val="00E7365E"/>
    <w:rsid w:val="00E84839"/>
    <w:rsid w:val="00E90870"/>
    <w:rsid w:val="00E90CBA"/>
    <w:rsid w:val="00E91276"/>
    <w:rsid w:val="00E94D25"/>
    <w:rsid w:val="00E9579A"/>
    <w:rsid w:val="00E97EC9"/>
    <w:rsid w:val="00EA7A78"/>
    <w:rsid w:val="00EB4507"/>
    <w:rsid w:val="00EB5E40"/>
    <w:rsid w:val="00EB6B40"/>
    <w:rsid w:val="00EB7926"/>
    <w:rsid w:val="00EC052A"/>
    <w:rsid w:val="00ED0650"/>
    <w:rsid w:val="00ED5708"/>
    <w:rsid w:val="00EE0854"/>
    <w:rsid w:val="00EE2648"/>
    <w:rsid w:val="00EE393F"/>
    <w:rsid w:val="00EE476D"/>
    <w:rsid w:val="00EE5829"/>
    <w:rsid w:val="00EE61C0"/>
    <w:rsid w:val="00EE62EA"/>
    <w:rsid w:val="00EF169A"/>
    <w:rsid w:val="00EF229C"/>
    <w:rsid w:val="00EF5B2C"/>
    <w:rsid w:val="00EF6493"/>
    <w:rsid w:val="00F00585"/>
    <w:rsid w:val="00F07F83"/>
    <w:rsid w:val="00F13245"/>
    <w:rsid w:val="00F143DC"/>
    <w:rsid w:val="00F217FB"/>
    <w:rsid w:val="00F26C27"/>
    <w:rsid w:val="00F302E6"/>
    <w:rsid w:val="00F32730"/>
    <w:rsid w:val="00F37230"/>
    <w:rsid w:val="00F45E0F"/>
    <w:rsid w:val="00F5690C"/>
    <w:rsid w:val="00F70B77"/>
    <w:rsid w:val="00F7262B"/>
    <w:rsid w:val="00F83D76"/>
    <w:rsid w:val="00F86DEE"/>
    <w:rsid w:val="00F9165F"/>
    <w:rsid w:val="00F93105"/>
    <w:rsid w:val="00F945DC"/>
    <w:rsid w:val="00FA0F14"/>
    <w:rsid w:val="00FA2DAD"/>
    <w:rsid w:val="00FC164D"/>
    <w:rsid w:val="00FC18E7"/>
    <w:rsid w:val="00FC4065"/>
    <w:rsid w:val="00FD0DA5"/>
    <w:rsid w:val="00FD34D7"/>
    <w:rsid w:val="00FD5D13"/>
    <w:rsid w:val="00FE2B6B"/>
    <w:rsid w:val="00FE3514"/>
    <w:rsid w:val="00FE643E"/>
    <w:rsid w:val="00FE7646"/>
    <w:rsid w:val="00FE7C38"/>
    <w:rsid w:val="00FF486C"/>
    <w:rsid w:val="00FF7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A26CE6"/>
  <w15:docId w15:val="{A7D3BADF-DFB8-4DA7-9BA8-B1716B2DB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C03C2"/>
    <w:pPr>
      <w:ind w:left="170"/>
      <w:jc w:val="both"/>
    </w:pPr>
  </w:style>
  <w:style w:type="paragraph" w:styleId="Nadpis1">
    <w:name w:val="heading 1"/>
    <w:basedOn w:val="Normln"/>
    <w:next w:val="Normln"/>
    <w:qFormat/>
    <w:rsid w:val="000C03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0C03C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rsid w:val="000C03C2"/>
  </w:style>
  <w:style w:type="paragraph" w:styleId="Zkladntext3">
    <w:name w:val="Body Text 3"/>
    <w:basedOn w:val="Normln"/>
    <w:rsid w:val="000C03C2"/>
    <w:pPr>
      <w:spacing w:before="120"/>
      <w:ind w:left="0"/>
    </w:pPr>
    <w:rPr>
      <w:rFonts w:ascii="Arial" w:hAnsi="Arial" w:cs="Arial"/>
      <w:sz w:val="22"/>
      <w:szCs w:val="22"/>
    </w:rPr>
  </w:style>
  <w:style w:type="paragraph" w:styleId="Titulek">
    <w:name w:val="caption"/>
    <w:basedOn w:val="Normln"/>
    <w:next w:val="Normln"/>
    <w:qFormat/>
    <w:rsid w:val="000C03C2"/>
    <w:pPr>
      <w:ind w:left="567" w:hanging="567"/>
    </w:pPr>
    <w:rPr>
      <w:rFonts w:ascii="Arial" w:hAnsi="Arial" w:cs="Arial"/>
      <w:b/>
      <w:sz w:val="22"/>
      <w:szCs w:val="22"/>
      <w:u w:val="single"/>
    </w:rPr>
  </w:style>
  <w:style w:type="paragraph" w:styleId="Textbubliny">
    <w:name w:val="Balloon Text"/>
    <w:basedOn w:val="Normln"/>
    <w:semiHidden/>
    <w:rsid w:val="000C03C2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0C03C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C03C2"/>
    <w:pPr>
      <w:tabs>
        <w:tab w:val="center" w:pos="4536"/>
        <w:tab w:val="right" w:pos="9072"/>
      </w:tabs>
    </w:pPr>
  </w:style>
  <w:style w:type="paragraph" w:customStyle="1" w:styleId="Uvod">
    <w:name w:val="Uvod"/>
    <w:basedOn w:val="Nadpis1"/>
    <w:rsid w:val="000C03C2"/>
    <w:pPr>
      <w:spacing w:before="120" w:line="240" w:lineRule="atLeast"/>
      <w:ind w:left="0"/>
      <w:outlineLvl w:val="9"/>
    </w:pPr>
    <w:rPr>
      <w:rFonts w:ascii="Times New Roman" w:hAnsi="Times New Roman" w:cs="Times New Roman"/>
      <w:bCs w:val="0"/>
      <w:caps/>
      <w:kern w:val="28"/>
      <w:sz w:val="22"/>
      <w:szCs w:val="20"/>
      <w:lang w:val="en-US"/>
    </w:rPr>
  </w:style>
  <w:style w:type="paragraph" w:styleId="Zkladntextodsazen3">
    <w:name w:val="Body Text Indent 3"/>
    <w:basedOn w:val="Normln"/>
    <w:link w:val="Zkladntextodsazen3Char"/>
    <w:rsid w:val="00492F87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492F87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509DA"/>
    <w:pPr>
      <w:ind w:left="720"/>
      <w:contextualSpacing/>
    </w:pPr>
  </w:style>
  <w:style w:type="character" w:styleId="Odkaznakoment">
    <w:name w:val="annotation reference"/>
    <w:basedOn w:val="Standardnpsmoodstavce"/>
    <w:rsid w:val="009C59D2"/>
    <w:rPr>
      <w:sz w:val="16"/>
      <w:szCs w:val="16"/>
    </w:rPr>
  </w:style>
  <w:style w:type="paragraph" w:styleId="Textkomente">
    <w:name w:val="annotation text"/>
    <w:basedOn w:val="Normln"/>
    <w:link w:val="TextkomenteChar"/>
    <w:rsid w:val="009C59D2"/>
  </w:style>
  <w:style w:type="character" w:customStyle="1" w:styleId="TextkomenteChar">
    <w:name w:val="Text komentáře Char"/>
    <w:basedOn w:val="Standardnpsmoodstavce"/>
    <w:link w:val="Textkomente"/>
    <w:rsid w:val="009C59D2"/>
  </w:style>
  <w:style w:type="paragraph" w:styleId="Pedmtkomente">
    <w:name w:val="annotation subject"/>
    <w:basedOn w:val="Textkomente"/>
    <w:next w:val="Textkomente"/>
    <w:link w:val="PedmtkomenteChar"/>
    <w:rsid w:val="009C59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9C59D2"/>
    <w:rPr>
      <w:b/>
      <w:bCs/>
    </w:rPr>
  </w:style>
  <w:style w:type="character" w:styleId="Hypertextovodkaz">
    <w:name w:val="Hyperlink"/>
    <w:basedOn w:val="Standardnpsmoodstavce"/>
    <w:rsid w:val="006B67BC"/>
    <w:rPr>
      <w:color w:val="0000FF" w:themeColor="hyperlink"/>
      <w:u w:val="single"/>
    </w:rPr>
  </w:style>
  <w:style w:type="paragraph" w:customStyle="1" w:styleId="Default">
    <w:name w:val="Default"/>
    <w:rsid w:val="00AA02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7604BA78F8A84A9D2588193405ACBF" ma:contentTypeVersion="12" ma:contentTypeDescription="Vytvoří nový dokument" ma:contentTypeScope="" ma:versionID="be19aa47a6158216d0c8b80c4d47eac1">
  <xsd:schema xmlns:xsd="http://www.w3.org/2001/XMLSchema" xmlns:xs="http://www.w3.org/2001/XMLSchema" xmlns:p="http://schemas.microsoft.com/office/2006/metadata/properties" xmlns:ns2="3ab1c740-3bbc-4ce6-a8d8-2ce35afcb067" xmlns:ns3="aa21e6c3-bc1f-42a2-8182-09e22ba740bb" targetNamespace="http://schemas.microsoft.com/office/2006/metadata/properties" ma:root="true" ma:fieldsID="010ce2feadd504370a34c668e8a44a08" ns2:_="" ns3:_="">
    <xsd:import namespace="3ab1c740-3bbc-4ce6-a8d8-2ce35afcb067"/>
    <xsd:import namespace="aa21e6c3-bc1f-42a2-8182-09e22ba740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b1c740-3bbc-4ce6-a8d8-2ce35afcb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21e6c3-bc1f-42a2-8182-09e22ba740b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AFB421-B8D6-43EA-9D15-2B982A2011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359E8F-6030-4AFC-BEEB-53CE67B406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9674D9-D963-4990-9E7B-93D4151A3C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6A4B1EE-4406-4E41-BD8C-6802F34943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b1c740-3bbc-4ce6-a8d8-2ce35afcb067"/>
    <ds:schemaRef ds:uri="aa21e6c3-bc1f-42a2-8182-09e22ba740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10</Pages>
  <Words>3406</Words>
  <Characters>20099</Characters>
  <Application>Microsoft Office Word</Application>
  <DocSecurity>0</DocSecurity>
  <Lines>167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Jihočeská energetika, a.s.</Company>
  <LinksUpToDate>false</LinksUpToDate>
  <CharactersWithSpaces>23459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Rodina</dc:creator>
  <cp:lastModifiedBy>Ryzner, Zbyněk</cp:lastModifiedBy>
  <cp:revision>304</cp:revision>
  <cp:lastPrinted>2009-12-18T16:30:00Z</cp:lastPrinted>
  <dcterms:created xsi:type="dcterms:W3CDTF">2020-11-30T06:45:00Z</dcterms:created>
  <dcterms:modified xsi:type="dcterms:W3CDTF">2021-06-21T11:36:00Z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0x0101007D7604BA78F8A84A9D2588193405ACBF</vt:lpwstr>
  </property>
</Properties>
</file>